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728FBDCA" w:rsidR="00067FE2" w:rsidRDefault="00A83877" w:rsidP="00F44236">
            <w:pPr>
              <w:pStyle w:val="Header"/>
            </w:pPr>
            <w:hyperlink r:id="rId8" w:history="1">
              <w:r w:rsidRPr="00A83877">
                <w:rPr>
                  <w:rStyle w:val="Hyperlink"/>
                </w:rPr>
                <w:t>144</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6A3BBA33" w:rsidR="00067FE2" w:rsidRDefault="00EF23B2" w:rsidP="00F44236">
            <w:pPr>
              <w:pStyle w:val="Header"/>
            </w:pPr>
            <w:r w:rsidRPr="00CA6A43">
              <w:t xml:space="preserve">Dynamic Model Submission and Review Requirements for Large Loads </w:t>
            </w:r>
            <w:r>
              <w:t>including Large Electronic Loads</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BAA5E4C" w14:textId="18C461E1" w:rsidR="00067FE2" w:rsidRPr="00E01925" w:rsidRDefault="00A83877" w:rsidP="00F44236">
            <w:pPr>
              <w:pStyle w:val="NormalArial"/>
            </w:pPr>
            <w:r>
              <w:t>February 18, 2026</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4FBF9E4" w14:textId="22D6C1FD" w:rsidR="009D17F0" w:rsidRPr="00FB509B" w:rsidRDefault="00EF23B2" w:rsidP="00F44236">
            <w:pPr>
              <w:pStyle w:val="NormalArial"/>
            </w:pPr>
            <w:r w:rsidRPr="00FB509B">
              <w:t>Normal</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007FCE4A" w14:textId="56E857B9" w:rsidR="00EF23B2" w:rsidRDefault="00EF23B2" w:rsidP="00A83877">
            <w:pPr>
              <w:pStyle w:val="NormalArial"/>
              <w:spacing w:before="120"/>
            </w:pPr>
            <w:r>
              <w:t>6.2</w:t>
            </w:r>
            <w:r w:rsidR="00A83877">
              <w:t xml:space="preserve">, </w:t>
            </w:r>
            <w:r>
              <w:t>Dynamics Model Development</w:t>
            </w:r>
          </w:p>
          <w:p w14:paraId="2E538EB0" w14:textId="55779576" w:rsidR="000E4978" w:rsidRDefault="000E4978" w:rsidP="00EF23B2">
            <w:pPr>
              <w:pStyle w:val="NormalArial"/>
            </w:pPr>
            <w:r>
              <w:t>9.2.1</w:t>
            </w:r>
            <w:r w:rsidR="00A83877">
              <w:t xml:space="preserve">, </w:t>
            </w:r>
            <w:r w:rsidRPr="000E4978">
              <w:t>Applicability of the Large Load Interconnection Study Process</w:t>
            </w:r>
          </w:p>
          <w:p w14:paraId="4219AAB3" w14:textId="42F199E1" w:rsidR="00EF23B2" w:rsidRDefault="00EF23B2" w:rsidP="00EF23B2">
            <w:pPr>
              <w:pStyle w:val="NormalArial"/>
            </w:pPr>
            <w:r w:rsidRPr="006152F7">
              <w:t>9.3.4.3</w:t>
            </w:r>
            <w:r w:rsidR="00A83877">
              <w:t xml:space="preserve">, </w:t>
            </w:r>
            <w:r w:rsidRPr="006152F7">
              <w:t>Dynamic and Transient Stability Analysis</w:t>
            </w:r>
          </w:p>
          <w:p w14:paraId="267FA70E" w14:textId="0044EDD0" w:rsidR="009D17F0" w:rsidRPr="00FB509B" w:rsidRDefault="00EF23B2" w:rsidP="00A83877">
            <w:pPr>
              <w:pStyle w:val="NormalArial"/>
              <w:spacing w:after="120"/>
            </w:pPr>
            <w:r>
              <w:t>9.6</w:t>
            </w:r>
            <w:r w:rsidR="00887800">
              <w:t xml:space="preserve">, </w:t>
            </w:r>
            <w:r w:rsidRPr="006152F7">
              <w:t>Initial Energization and Continuing Operations for Large Loads</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FE07050" w14:textId="389E9277" w:rsidR="00C9766A" w:rsidRDefault="00EF23B2" w:rsidP="00A83877">
            <w:pPr>
              <w:pStyle w:val="NormalArial"/>
              <w:spacing w:before="120" w:after="120"/>
            </w:pPr>
            <w:r>
              <w:t xml:space="preserve">Nodal Operating Guide Revision Request (NOGRR) 282, </w:t>
            </w:r>
            <w:r w:rsidR="00A83877">
              <w:t xml:space="preserve">Board Priority - </w:t>
            </w:r>
            <w:r w:rsidRPr="00FE5323">
              <w:t>Large Electronic Load Ride-Through Requirements</w:t>
            </w:r>
          </w:p>
          <w:p w14:paraId="4F8EF395" w14:textId="1A6E9204" w:rsidR="00A83877" w:rsidRPr="00FB509B" w:rsidRDefault="00A83877" w:rsidP="00A83877">
            <w:pPr>
              <w:pStyle w:val="NormalArial"/>
              <w:spacing w:before="120" w:after="120"/>
            </w:pPr>
            <w:r>
              <w:t xml:space="preserve">Nodal Protocol Revision Request (NPRR) 1308, </w:t>
            </w:r>
            <w:r w:rsidRPr="00A83877">
              <w:t>Board Priority - Related to NOGRR282, Large Electronic Load Ride-Through Requirements</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560DB33E" w14:textId="77777777" w:rsidR="00A3060B" w:rsidRDefault="00A3060B" w:rsidP="00A83877">
            <w:pPr>
              <w:pStyle w:val="NormalArial"/>
              <w:spacing w:before="120" w:after="120"/>
            </w:pPr>
            <w:r>
              <w:t>This Planning Guide Revision Request (PGRR) clarifies requirements for submitting dynamic model data for Large Loads to ensure accurate representation of each Large Load in ERCOT’s models.  The PGRR requires submission of this data using formats compatible with the software platforms described in the Dynamic Working Group Procedure Manual (i.e., PSS/E, PSCAD, and TSAT).</w:t>
            </w:r>
          </w:p>
          <w:p w14:paraId="76CDDBCC" w14:textId="77777777" w:rsidR="00A3060B" w:rsidRDefault="00A3060B" w:rsidP="00A83877">
            <w:pPr>
              <w:pStyle w:val="NormalArial"/>
              <w:spacing w:before="120" w:after="120"/>
            </w:pPr>
            <w:r>
              <w:t>This PGRR also requires model quality tests demonstrating voltage ride-through capability for all Large Loads and converter model validation reports benchmarking PSCAD models against actual hardware tests for all Large Electronic Loads (LELs), ensuring high-quality and accurate models.</w:t>
            </w:r>
          </w:p>
          <w:p w14:paraId="199B03CB" w14:textId="4D0CDBBA" w:rsidR="00A3060B" w:rsidRDefault="00A3060B" w:rsidP="00A83877">
            <w:pPr>
              <w:pStyle w:val="NormalArial"/>
              <w:spacing w:before="120" w:after="120"/>
            </w:pPr>
            <w:r>
              <w:t>In addition, this PGRR clarifies that material changes to a Large Electronic Load that could impact ride-through capability must be reviewed through the LLIS process before implementing the change.</w:t>
            </w:r>
          </w:p>
          <w:p w14:paraId="6A6D2A2A" w14:textId="2175047B" w:rsidR="00A3060B" w:rsidRDefault="00A3060B" w:rsidP="00A83877">
            <w:pPr>
              <w:pStyle w:val="NormalArial"/>
              <w:spacing w:before="120" w:after="120"/>
            </w:pPr>
            <w:r>
              <w:t xml:space="preserve">Furthermore, the PGRR clarifies that an Interconnecting Large Load Entity (ILLE) must meet the dynamic data submission requirements before </w:t>
            </w:r>
            <w:r w:rsidR="009C4264">
              <w:t>initiating</w:t>
            </w:r>
            <w:r>
              <w:t xml:space="preserve"> a dynamic stability study. The same dynamic data submission requirements are applicable whenever dynamic data is required to be submitted in accordance with the prerequisites specified in the current </w:t>
            </w:r>
            <w:r w:rsidR="00A83877">
              <w:t>paragraph (5) of</w:t>
            </w:r>
            <w:r>
              <w:t xml:space="preserve"> Section 5.3.5, Quarterly Stability Assessment.</w:t>
            </w:r>
          </w:p>
          <w:p w14:paraId="2E04A7C2" w14:textId="4A744F97" w:rsidR="005158CE" w:rsidRPr="00FB509B" w:rsidRDefault="00A3060B" w:rsidP="00A83877">
            <w:pPr>
              <w:pStyle w:val="NormalArial"/>
              <w:spacing w:before="120" w:after="120"/>
            </w:pPr>
            <w:r>
              <w:t xml:space="preserve">Finally, the PGRR requires the ILLE to submit updated dynamic models for the “as-built” </w:t>
            </w:r>
            <w:r w:rsidR="0093735F">
              <w:t>LEL</w:t>
            </w:r>
            <w:r>
              <w:t xml:space="preserve"> facility prior to requesting Initial Energization along with documentation identifying any differences </w:t>
            </w:r>
            <w:r>
              <w:lastRenderedPageBreak/>
              <w:t xml:space="preserve">from previously submitted model data used in the ERCOT </w:t>
            </w:r>
            <w:r w:rsidR="0086407D">
              <w:t>q</w:t>
            </w:r>
            <w:r>
              <w:t xml:space="preserve">uarterly </w:t>
            </w:r>
            <w:r w:rsidR="0086407D">
              <w:t>s</w:t>
            </w:r>
            <w:r>
              <w:t xml:space="preserve">tability </w:t>
            </w:r>
            <w:r w:rsidR="0086407D">
              <w:t>a</w:t>
            </w:r>
            <w:r>
              <w:t xml:space="preserve">ssessment </w:t>
            </w:r>
            <w:r w:rsidR="0086407D">
              <w:t xml:space="preserve">(“QSA”) </w:t>
            </w:r>
            <w:r>
              <w:t>and an attestation that the as-built data reflect the actual field settings.</w:t>
            </w:r>
          </w:p>
        </w:tc>
      </w:tr>
      <w:tr w:rsidR="00887800" w14:paraId="62010564" w14:textId="77777777" w:rsidTr="00625E5D">
        <w:trPr>
          <w:trHeight w:val="518"/>
        </w:trPr>
        <w:tc>
          <w:tcPr>
            <w:tcW w:w="2880" w:type="dxa"/>
            <w:gridSpan w:val="2"/>
            <w:shd w:val="clear" w:color="auto" w:fill="FFFFFF"/>
            <w:vAlign w:val="center"/>
          </w:tcPr>
          <w:p w14:paraId="5B50DB7A" w14:textId="77777777" w:rsidR="00887800" w:rsidRDefault="00887800" w:rsidP="00887800">
            <w:pPr>
              <w:pStyle w:val="Header"/>
            </w:pPr>
            <w:r>
              <w:lastRenderedPageBreak/>
              <w:t>Reason for Revision</w:t>
            </w:r>
          </w:p>
        </w:tc>
        <w:tc>
          <w:tcPr>
            <w:tcW w:w="7560" w:type="dxa"/>
            <w:gridSpan w:val="2"/>
            <w:vAlign w:val="center"/>
          </w:tcPr>
          <w:p w14:paraId="09CF1E6B" w14:textId="77777777" w:rsidR="00887800" w:rsidRDefault="003544F9" w:rsidP="00887800">
            <w:pPr>
              <w:pStyle w:val="NormalArial"/>
              <w:tabs>
                <w:tab w:val="left" w:pos="432"/>
              </w:tabs>
              <w:spacing w:before="120"/>
              <w:ind w:left="432" w:hanging="432"/>
              <w:rPr>
                <w:rFonts w:cs="Arial"/>
                <w:color w:val="000000"/>
              </w:rPr>
            </w:pPr>
            <w:r>
              <w:pict w14:anchorId="2EC61B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12.6pt">
                  <v:imagedata r:id="rId9" o:title=""/>
                </v:shape>
              </w:pict>
            </w:r>
            <w:r w:rsidR="00887800" w:rsidRPr="006629C8">
              <w:t xml:space="preserve">  </w:t>
            </w:r>
            <w:hyperlink r:id="rId10" w:history="1">
              <w:r w:rsidR="00887800" w:rsidRPr="00BD53C5">
                <w:rPr>
                  <w:rStyle w:val="Hyperlink"/>
                  <w:rFonts w:cs="Arial"/>
                </w:rPr>
                <w:t>Strategic Plan</w:t>
              </w:r>
            </w:hyperlink>
            <w:r w:rsidR="00887800">
              <w:rPr>
                <w:rFonts w:cs="Arial"/>
                <w:color w:val="000000"/>
              </w:rPr>
              <w:t xml:space="preserve"> Objective 1 – </w:t>
            </w:r>
            <w:r w:rsidR="00887800" w:rsidRPr="00BD53C5">
              <w:rPr>
                <w:rFonts w:cs="Arial"/>
                <w:color w:val="000000"/>
              </w:rPr>
              <w:t>Be an industry leader for grid reliability and resilience</w:t>
            </w:r>
          </w:p>
          <w:p w14:paraId="69CE9934" w14:textId="77777777" w:rsidR="00887800" w:rsidRPr="00BD53C5" w:rsidRDefault="003544F9" w:rsidP="00887800">
            <w:pPr>
              <w:pStyle w:val="NormalArial"/>
              <w:tabs>
                <w:tab w:val="left" w:pos="432"/>
              </w:tabs>
              <w:spacing w:before="120"/>
              <w:ind w:left="432" w:hanging="432"/>
              <w:rPr>
                <w:rFonts w:cs="Arial"/>
                <w:color w:val="000000"/>
              </w:rPr>
            </w:pPr>
            <w:r>
              <w:pict w14:anchorId="011CAADA">
                <v:shape id="_x0000_i1026" type="#_x0000_t75" style="width:12.6pt;height:12.6pt">
                  <v:imagedata r:id="rId9" o:title=""/>
                </v:shape>
              </w:pict>
            </w:r>
            <w:r w:rsidR="00887800" w:rsidRPr="00CD242D">
              <w:t xml:space="preserve">  </w:t>
            </w:r>
            <w:hyperlink r:id="rId11" w:history="1">
              <w:r w:rsidR="00887800" w:rsidRPr="00BD53C5">
                <w:rPr>
                  <w:rStyle w:val="Hyperlink"/>
                  <w:rFonts w:cs="Arial"/>
                </w:rPr>
                <w:t>Strategic Plan</w:t>
              </w:r>
            </w:hyperlink>
            <w:r w:rsidR="00887800">
              <w:rPr>
                <w:rFonts w:cs="Arial"/>
                <w:color w:val="000000"/>
              </w:rPr>
              <w:t xml:space="preserve"> Objective 2 - </w:t>
            </w:r>
            <w:r w:rsidR="00887800" w:rsidRPr="00BD53C5">
              <w:rPr>
                <w:rFonts w:cs="Arial"/>
                <w:color w:val="000000"/>
              </w:rPr>
              <w:t>Enhance the ERCOT region’s economic competitiveness</w:t>
            </w:r>
            <w:r w:rsidR="00887800">
              <w:rPr>
                <w:rFonts w:cs="Arial"/>
                <w:color w:val="000000"/>
              </w:rPr>
              <w:t xml:space="preserve"> </w:t>
            </w:r>
            <w:r w:rsidR="00887800" w:rsidRPr="00BD53C5">
              <w:rPr>
                <w:rFonts w:cs="Arial"/>
                <w:color w:val="000000"/>
              </w:rPr>
              <w:t>with respect to trends in wholesale power rates and retail</w:t>
            </w:r>
            <w:r w:rsidR="00887800">
              <w:rPr>
                <w:rFonts w:cs="Arial"/>
                <w:color w:val="000000"/>
              </w:rPr>
              <w:t xml:space="preserve"> </w:t>
            </w:r>
            <w:r w:rsidR="00887800" w:rsidRPr="00BD53C5">
              <w:rPr>
                <w:rFonts w:cs="Arial"/>
                <w:color w:val="000000"/>
              </w:rPr>
              <w:t>electricity prices to consumers</w:t>
            </w:r>
          </w:p>
          <w:p w14:paraId="35D851C8" w14:textId="77777777" w:rsidR="00887800" w:rsidRPr="00BD53C5" w:rsidRDefault="003544F9" w:rsidP="00887800">
            <w:pPr>
              <w:pStyle w:val="NormalArial"/>
              <w:spacing w:before="120"/>
              <w:ind w:left="432" w:hanging="432"/>
              <w:rPr>
                <w:rFonts w:cs="Arial"/>
                <w:color w:val="000000"/>
              </w:rPr>
            </w:pPr>
            <w:r>
              <w:pict w14:anchorId="43D31582">
                <v:shape id="_x0000_i1027" type="#_x0000_t75" style="width:12.6pt;height:12.6pt">
                  <v:imagedata r:id="rId9" o:title=""/>
                </v:shape>
              </w:pict>
            </w:r>
            <w:r w:rsidR="00887800" w:rsidRPr="006629C8">
              <w:t xml:space="preserve">  </w:t>
            </w:r>
            <w:hyperlink r:id="rId12" w:history="1">
              <w:r w:rsidR="00887800" w:rsidRPr="00BD53C5">
                <w:rPr>
                  <w:rStyle w:val="Hyperlink"/>
                  <w:rFonts w:cs="Arial"/>
                </w:rPr>
                <w:t>Strategic Plan</w:t>
              </w:r>
            </w:hyperlink>
            <w:r w:rsidR="00887800">
              <w:rPr>
                <w:rFonts w:cs="Arial"/>
                <w:color w:val="000000"/>
              </w:rPr>
              <w:t xml:space="preserve"> Objective 3 - </w:t>
            </w:r>
            <w:r w:rsidR="00887800" w:rsidRPr="00BD53C5">
              <w:rPr>
                <w:rFonts w:cs="Arial"/>
                <w:color w:val="000000"/>
              </w:rPr>
              <w:t>Advance ERCOT, Inc. as an</w:t>
            </w:r>
            <w:r w:rsidR="00887800">
              <w:rPr>
                <w:rFonts w:cs="Arial"/>
                <w:color w:val="000000"/>
              </w:rPr>
              <w:t xml:space="preserve"> </w:t>
            </w:r>
            <w:r w:rsidR="00887800" w:rsidRPr="00BD53C5">
              <w:rPr>
                <w:rFonts w:cs="Arial"/>
                <w:color w:val="000000"/>
              </w:rPr>
              <w:t>independent leading</w:t>
            </w:r>
            <w:r w:rsidR="00887800">
              <w:rPr>
                <w:rFonts w:cs="Arial"/>
                <w:color w:val="000000"/>
              </w:rPr>
              <w:t xml:space="preserve"> </w:t>
            </w:r>
            <w:r w:rsidR="00887800" w:rsidRPr="00BD53C5">
              <w:rPr>
                <w:rFonts w:cs="Arial"/>
                <w:color w:val="000000"/>
              </w:rPr>
              <w:t xml:space="preserve">industry expert and an </w:t>
            </w:r>
            <w:proofErr w:type="gramStart"/>
            <w:r w:rsidR="00887800" w:rsidRPr="00BD53C5">
              <w:rPr>
                <w:rFonts w:cs="Arial"/>
                <w:color w:val="000000"/>
              </w:rPr>
              <w:t>employer</w:t>
            </w:r>
            <w:proofErr w:type="gramEnd"/>
            <w:r w:rsidR="00887800" w:rsidRPr="00BD53C5">
              <w:rPr>
                <w:rFonts w:cs="Arial"/>
                <w:color w:val="000000"/>
              </w:rPr>
              <w:t xml:space="preserve"> of choice by fostering</w:t>
            </w:r>
            <w:r w:rsidR="00887800">
              <w:rPr>
                <w:rFonts w:cs="Arial"/>
                <w:color w:val="000000"/>
              </w:rPr>
              <w:t xml:space="preserve"> </w:t>
            </w:r>
            <w:r w:rsidR="00887800" w:rsidRPr="00BD53C5">
              <w:rPr>
                <w:rFonts w:cs="Arial"/>
                <w:color w:val="000000"/>
              </w:rPr>
              <w:t>innovation, investing in our people, and emphasizing the</w:t>
            </w:r>
            <w:r w:rsidR="00887800">
              <w:rPr>
                <w:rFonts w:cs="Arial"/>
                <w:color w:val="000000"/>
              </w:rPr>
              <w:t xml:space="preserve"> </w:t>
            </w:r>
            <w:r w:rsidR="00887800" w:rsidRPr="00BD53C5">
              <w:rPr>
                <w:rFonts w:cs="Arial"/>
                <w:color w:val="000000"/>
              </w:rPr>
              <w:t>importance of our mission</w:t>
            </w:r>
          </w:p>
          <w:p w14:paraId="46C64317" w14:textId="77777777" w:rsidR="00887800" w:rsidRDefault="003544F9" w:rsidP="00887800">
            <w:pPr>
              <w:pStyle w:val="NormalArial"/>
              <w:spacing w:before="120"/>
            </w:pPr>
            <w:r>
              <w:pict w14:anchorId="13ECEB6E">
                <v:shape id="_x0000_i1028" type="#_x0000_t75" style="width:12.6pt;height:12.6pt">
                  <v:imagedata r:id="rId13" o:title=""/>
                </v:shape>
              </w:pict>
            </w:r>
            <w:r w:rsidR="00887800" w:rsidRPr="006629C8">
              <w:t xml:space="preserve">  </w:t>
            </w:r>
            <w:r w:rsidR="00887800" w:rsidRPr="3DD0A9D0">
              <w:rPr>
                <w:kern w:val="24"/>
              </w:rPr>
              <w:t>General system and/or process improvement(s)</w:t>
            </w:r>
          </w:p>
          <w:p w14:paraId="3F08B69A" w14:textId="77777777" w:rsidR="00887800" w:rsidRDefault="003544F9" w:rsidP="00887800">
            <w:pPr>
              <w:pStyle w:val="NormalArial"/>
              <w:spacing w:before="120"/>
            </w:pPr>
            <w:r>
              <w:pict w14:anchorId="031099AE">
                <v:shape id="_x0000_i1029" type="#_x0000_t75" style="width:12.6pt;height:12.6pt">
                  <v:imagedata r:id="rId9" o:title=""/>
                </v:shape>
              </w:pict>
            </w:r>
            <w:r w:rsidR="00887800" w:rsidRPr="006629C8">
              <w:t xml:space="preserve">  </w:t>
            </w:r>
            <w:r w:rsidR="00887800" w:rsidRPr="3DD0A9D0">
              <w:rPr>
                <w:kern w:val="24"/>
              </w:rPr>
              <w:t>Regulatory requirements</w:t>
            </w:r>
          </w:p>
          <w:p w14:paraId="4C520557" w14:textId="77777777" w:rsidR="00887800" w:rsidRPr="00CD242D" w:rsidRDefault="003544F9" w:rsidP="00887800">
            <w:pPr>
              <w:pStyle w:val="NormalArial"/>
              <w:spacing w:before="120"/>
              <w:rPr>
                <w:rFonts w:cs="Arial"/>
                <w:color w:val="000000"/>
              </w:rPr>
            </w:pPr>
            <w:r>
              <w:pict w14:anchorId="2EE45CF6">
                <v:shape id="_x0000_i1030" type="#_x0000_t75" style="width:12.6pt;height:12.6pt">
                  <v:imagedata r:id="rId9" o:title=""/>
                </v:shape>
              </w:pict>
            </w:r>
            <w:r w:rsidR="00887800" w:rsidRPr="006629C8">
              <w:t xml:space="preserve">  </w:t>
            </w:r>
            <w:r w:rsidR="00887800">
              <w:rPr>
                <w:rFonts w:cs="Arial"/>
                <w:color w:val="000000"/>
              </w:rPr>
              <w:t>ERCOT Board/PUCT Directive</w:t>
            </w:r>
          </w:p>
          <w:p w14:paraId="01A3BAD1" w14:textId="77777777" w:rsidR="00887800" w:rsidRDefault="00887800" w:rsidP="00887800">
            <w:pPr>
              <w:pStyle w:val="NormalArial"/>
              <w:rPr>
                <w:i/>
                <w:sz w:val="20"/>
                <w:szCs w:val="20"/>
              </w:rPr>
            </w:pPr>
          </w:p>
          <w:p w14:paraId="22744829" w14:textId="0142A019" w:rsidR="00887800" w:rsidRPr="001313B4" w:rsidRDefault="00887800" w:rsidP="00887800">
            <w:pPr>
              <w:pStyle w:val="NormalArial"/>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61F38"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413BFEC3" w:rsidR="00D61F38" w:rsidRDefault="00D61F38" w:rsidP="00D61F38">
            <w:pPr>
              <w:pStyle w:val="Header"/>
            </w:pPr>
            <w:r>
              <w:t>Justification of Reason for Revision and Market Impacts</w:t>
            </w:r>
          </w:p>
        </w:tc>
        <w:tc>
          <w:tcPr>
            <w:tcW w:w="7560" w:type="dxa"/>
            <w:gridSpan w:val="2"/>
            <w:tcBorders>
              <w:bottom w:val="single" w:sz="4" w:space="0" w:color="auto"/>
            </w:tcBorders>
            <w:vAlign w:val="center"/>
          </w:tcPr>
          <w:p w14:paraId="63040104" w14:textId="171456F3" w:rsidR="00D51819" w:rsidRDefault="006A2D33" w:rsidP="003B014E">
            <w:pPr>
              <w:pStyle w:val="NormalArial"/>
              <w:spacing w:before="120" w:after="120"/>
              <w:rPr>
                <w:lang w:eastAsia="ko-KR"/>
              </w:rPr>
            </w:pPr>
            <w:r w:rsidRPr="006A2D33">
              <w:rPr>
                <w:lang w:eastAsia="ko-KR"/>
              </w:rPr>
              <w:t xml:space="preserve">Establishing robust dynamic model requirements for Large Loads is critical to maintaining ERCOT System reliability as these loads, particularly LELs, continue to grow at an unprecedented pace. More than 200 </w:t>
            </w:r>
            <w:proofErr w:type="gramStart"/>
            <w:r w:rsidRPr="006A2D33">
              <w:rPr>
                <w:lang w:eastAsia="ko-KR"/>
              </w:rPr>
              <w:t>GW of</w:t>
            </w:r>
            <w:proofErr w:type="gramEnd"/>
            <w:r w:rsidRPr="006A2D33">
              <w:rPr>
                <w:lang w:eastAsia="ko-KR"/>
              </w:rPr>
              <w:t xml:space="preserve"> Large Loads are currently seeking to interconnect </w:t>
            </w:r>
            <w:proofErr w:type="gramStart"/>
            <w:r w:rsidRPr="006A2D33">
              <w:rPr>
                <w:lang w:eastAsia="ko-KR"/>
              </w:rPr>
              <w:t>to</w:t>
            </w:r>
            <w:proofErr w:type="gramEnd"/>
            <w:r w:rsidRPr="006A2D33">
              <w:rPr>
                <w:lang w:eastAsia="ko-KR"/>
              </w:rPr>
              <w:t xml:space="preserve"> the ERCOT System. These Large Loads can exhibit complex responses during system disturbances, including tripping on minor voltage sags. Since October 2022, ERCOT has seen numerous instances where Large Loads have tripped during voltage disturbances. As more Large Loads connect to the system, such events are likely to become more frequent and severe, creating risks for frequency stability, voltage recovery, and overall system performance. To address these risks, ERCOT recently proposed LEL ride-through requirements through NOGRR282.</w:t>
            </w:r>
            <w:r w:rsidR="0093735F">
              <w:rPr>
                <w:lang w:eastAsia="ko-KR"/>
              </w:rPr>
              <w:t xml:space="preserve"> </w:t>
            </w:r>
            <w:r w:rsidR="0093735F" w:rsidRPr="0093735F">
              <w:rPr>
                <w:lang w:eastAsia="ko-KR"/>
              </w:rPr>
              <w:t>ERCOT also intends to propose requirements for other non-LEL Large Loads</w:t>
            </w:r>
            <w:r w:rsidR="0093735F">
              <w:rPr>
                <w:lang w:eastAsia="ko-KR"/>
              </w:rPr>
              <w:t>.</w:t>
            </w:r>
          </w:p>
          <w:p w14:paraId="2C7F6D83" w14:textId="24D7EC90" w:rsidR="000B4BF6" w:rsidRDefault="006A2D33" w:rsidP="003B014E">
            <w:pPr>
              <w:pStyle w:val="NormalArial"/>
              <w:spacing w:before="120" w:after="120"/>
            </w:pPr>
            <w:r w:rsidRPr="006A2D33">
              <w:t xml:space="preserve">In parallel, ERCOT submits this PGRR to require submission of </w:t>
            </w:r>
            <w:r w:rsidR="0093735F">
              <w:t xml:space="preserve">Large Load </w:t>
            </w:r>
            <w:r w:rsidRPr="006A2D33">
              <w:t>dynamic model data and associated documentation, compatible with the software platforms described in the Dynamic Working Group Procedure Manual. Submission of the dynamic data in these different software formats is important because ERCOT uses different types of models for different analyses (PSS/E for general purpose planning dynamic studies and PSCAD for weak grid or Subsynchronous Resona</w:t>
            </w:r>
            <w:r w:rsidR="0093735F">
              <w:t>n</w:t>
            </w:r>
            <w:r w:rsidRPr="006A2D33">
              <w:t>ce)</w:t>
            </w:r>
          </w:p>
          <w:p w14:paraId="4DE8D616" w14:textId="6B4DF0DE" w:rsidR="005B1EF1" w:rsidRDefault="006A2D33" w:rsidP="005B1EF1">
            <w:pPr>
              <w:pStyle w:val="NormalArial"/>
            </w:pPr>
            <w:r w:rsidRPr="006A2D33">
              <w:t xml:space="preserve">Furthermore, this PGRR requires that dynamic models be supported by a model quality test to demonstrate the Large Load’s voltage ride </w:t>
            </w:r>
            <w:r w:rsidRPr="006A2D33">
              <w:lastRenderedPageBreak/>
              <w:t xml:space="preserve">through capability and, for LELs, a converter model validation report benchmarking the PSCAD model against actual hardware testing </w:t>
            </w:r>
            <w:proofErr w:type="gramStart"/>
            <w:r w:rsidRPr="006A2D33">
              <w:t>in order to</w:t>
            </w:r>
            <w:proofErr w:type="gramEnd"/>
            <w:r w:rsidRPr="006A2D33">
              <w:t xml:space="preserve"> ensure high quality and accurate models.</w:t>
            </w:r>
          </w:p>
          <w:p w14:paraId="0C29D03C" w14:textId="0D3DCE32" w:rsidR="006A2D33" w:rsidRDefault="006A2D33" w:rsidP="005B1EF1">
            <w:pPr>
              <w:pStyle w:val="NormalArial"/>
              <w:spacing w:before="120" w:after="120"/>
            </w:pPr>
            <w:r w:rsidRPr="006A2D33">
              <w:t>Additionally, this PGRR clarifies that the LLIS process also applies to material changes in Large Electronic Load behavior or technology that could impact ride-through</w:t>
            </w:r>
            <w:r w:rsidR="00086783">
              <w:t xml:space="preserve"> capability</w:t>
            </w:r>
            <w:r w:rsidRPr="006A2D33">
              <w:t xml:space="preserve">. This ensures that any significant modifications that impact dynamic characteristics are appropriately evaluated even if </w:t>
            </w:r>
            <w:r w:rsidR="00086783">
              <w:t xml:space="preserve">the size of the LEL </w:t>
            </w:r>
            <w:r w:rsidRPr="006A2D33">
              <w:t>remains unchanged</w:t>
            </w:r>
            <w:r w:rsidR="00086783">
              <w:t>.</w:t>
            </w:r>
          </w:p>
          <w:p w14:paraId="0DD7ADAD" w14:textId="17D1086E" w:rsidR="005B1EF1" w:rsidRDefault="006A2D33" w:rsidP="005B1EF1">
            <w:pPr>
              <w:pStyle w:val="NormalArial"/>
              <w:spacing w:before="120" w:after="120"/>
            </w:pPr>
            <w:r w:rsidRPr="006A2D33">
              <w:t xml:space="preserve">Finally, the PGRR </w:t>
            </w:r>
            <w:r w:rsidR="00086783">
              <w:t>requires</w:t>
            </w:r>
            <w:r w:rsidR="00086783" w:rsidRPr="006A2D33">
              <w:t xml:space="preserve"> </w:t>
            </w:r>
            <w:r w:rsidRPr="006A2D33">
              <w:t xml:space="preserve">a TSP interconnecting a Large Load </w:t>
            </w:r>
            <w:r w:rsidR="00086783">
              <w:t xml:space="preserve">to </w:t>
            </w:r>
            <w:r w:rsidRPr="006A2D33">
              <w:t>go through several model check points throughout the interconnection process to:</w:t>
            </w:r>
            <w:r w:rsidR="005B1EF1">
              <w:t xml:space="preserve"> </w:t>
            </w:r>
          </w:p>
          <w:p w14:paraId="1D61E109" w14:textId="27E56D8F" w:rsidR="005B1EF1" w:rsidRDefault="006A2D33" w:rsidP="005B1EF1">
            <w:pPr>
              <w:pStyle w:val="NormalArial"/>
              <w:numPr>
                <w:ilvl w:val="0"/>
                <w:numId w:val="21"/>
              </w:numPr>
              <w:spacing w:before="120" w:after="120"/>
              <w:rPr>
                <w:iCs/>
                <w:kern w:val="24"/>
              </w:rPr>
            </w:pPr>
            <w:r w:rsidRPr="006A2D33">
              <w:rPr>
                <w:iCs/>
                <w:kern w:val="24"/>
              </w:rPr>
              <w:t>Identify dynamic model issues as early as possible to minimize study delays</w:t>
            </w:r>
            <w:r>
              <w:rPr>
                <w:iCs/>
                <w:kern w:val="24"/>
              </w:rPr>
              <w:t>;</w:t>
            </w:r>
            <w:r w:rsidR="005B1EF1" w:rsidRPr="005B1EF1">
              <w:rPr>
                <w:iCs/>
                <w:kern w:val="24"/>
              </w:rPr>
              <w:t xml:space="preserve"> </w:t>
            </w:r>
          </w:p>
          <w:p w14:paraId="13F4F20F" w14:textId="62EAF549" w:rsidR="005B1EF1" w:rsidRDefault="005B1EF1" w:rsidP="005B1EF1">
            <w:pPr>
              <w:pStyle w:val="NormalArial"/>
              <w:numPr>
                <w:ilvl w:val="0"/>
                <w:numId w:val="21"/>
              </w:numPr>
              <w:spacing w:before="120" w:after="120"/>
              <w:rPr>
                <w:iCs/>
                <w:kern w:val="24"/>
              </w:rPr>
            </w:pPr>
            <w:r>
              <w:rPr>
                <w:iCs/>
                <w:kern w:val="24"/>
              </w:rPr>
              <w:t>E</w:t>
            </w:r>
            <w:r w:rsidRPr="005B1EF1">
              <w:rPr>
                <w:iCs/>
                <w:kern w:val="24"/>
              </w:rPr>
              <w:t xml:space="preserve">nsure </w:t>
            </w:r>
            <w:r>
              <w:rPr>
                <w:iCs/>
                <w:kern w:val="24"/>
              </w:rPr>
              <w:t xml:space="preserve">model </w:t>
            </w:r>
            <w:r w:rsidR="00751D97">
              <w:rPr>
                <w:iCs/>
                <w:kern w:val="24"/>
              </w:rPr>
              <w:t xml:space="preserve">accuracy, </w:t>
            </w:r>
            <w:r>
              <w:rPr>
                <w:iCs/>
                <w:kern w:val="24"/>
              </w:rPr>
              <w:t>performance</w:t>
            </w:r>
            <w:r w:rsidR="00751D97">
              <w:rPr>
                <w:iCs/>
                <w:kern w:val="24"/>
              </w:rPr>
              <w:t>,</w:t>
            </w:r>
            <w:r>
              <w:rPr>
                <w:iCs/>
                <w:kern w:val="24"/>
              </w:rPr>
              <w:t xml:space="preserve"> </w:t>
            </w:r>
            <w:r w:rsidR="00751D97">
              <w:rPr>
                <w:iCs/>
                <w:kern w:val="24"/>
              </w:rPr>
              <w:t xml:space="preserve">and consistency </w:t>
            </w:r>
            <w:r w:rsidRPr="005B1EF1">
              <w:rPr>
                <w:iCs/>
                <w:kern w:val="24"/>
              </w:rPr>
              <w:t xml:space="preserve">between </w:t>
            </w:r>
            <w:r>
              <w:rPr>
                <w:iCs/>
                <w:kern w:val="24"/>
              </w:rPr>
              <w:t xml:space="preserve">different </w:t>
            </w:r>
            <w:r w:rsidRPr="005B1EF1">
              <w:rPr>
                <w:iCs/>
                <w:kern w:val="24"/>
              </w:rPr>
              <w:t>software platforms</w:t>
            </w:r>
            <w:r w:rsidR="00751D97">
              <w:rPr>
                <w:iCs/>
                <w:kern w:val="24"/>
              </w:rPr>
              <w:t xml:space="preserve"> (PSS/E, PSCAD, and TSAT)</w:t>
            </w:r>
            <w:r w:rsidR="006A2D33">
              <w:rPr>
                <w:iCs/>
                <w:kern w:val="24"/>
              </w:rPr>
              <w:t>;</w:t>
            </w:r>
          </w:p>
          <w:p w14:paraId="54E7D930" w14:textId="271A9A7C" w:rsidR="00751D97" w:rsidRDefault="006A2D33" w:rsidP="006A2D33">
            <w:pPr>
              <w:pStyle w:val="NormalArial"/>
              <w:numPr>
                <w:ilvl w:val="0"/>
                <w:numId w:val="21"/>
              </w:numPr>
              <w:spacing w:before="120" w:after="120"/>
              <w:rPr>
                <w:iCs/>
                <w:kern w:val="24"/>
              </w:rPr>
            </w:pPr>
            <w:r>
              <w:rPr>
                <w:iCs/>
                <w:kern w:val="24"/>
              </w:rPr>
              <w:t>E</w:t>
            </w:r>
            <w:r w:rsidRPr="005B1EF1">
              <w:rPr>
                <w:iCs/>
                <w:kern w:val="24"/>
              </w:rPr>
              <w:t xml:space="preserve">nsure data consistency </w:t>
            </w:r>
            <w:r>
              <w:rPr>
                <w:iCs/>
                <w:kern w:val="24"/>
              </w:rPr>
              <w:t>(</w:t>
            </w:r>
            <w:r w:rsidRPr="00086783">
              <w:rPr>
                <w:iCs/>
                <w:kern w:val="24"/>
              </w:rPr>
              <w:t>e.g.,</w:t>
            </w:r>
            <w:r>
              <w:rPr>
                <w:iCs/>
                <w:kern w:val="24"/>
              </w:rPr>
              <w:t xml:space="preserve"> data used in the Large Load QSA vs. in the as-built model) </w:t>
            </w:r>
            <w:r w:rsidRPr="005B1EF1">
              <w:rPr>
                <w:iCs/>
                <w:kern w:val="24"/>
              </w:rPr>
              <w:t>throughout the</w:t>
            </w:r>
            <w:r>
              <w:rPr>
                <w:iCs/>
                <w:kern w:val="24"/>
              </w:rPr>
              <w:t xml:space="preserve"> Large Load</w:t>
            </w:r>
            <w:r w:rsidRPr="005B1EF1">
              <w:rPr>
                <w:iCs/>
                <w:kern w:val="24"/>
              </w:rPr>
              <w:t xml:space="preserve"> </w:t>
            </w:r>
            <w:r>
              <w:rPr>
                <w:iCs/>
                <w:kern w:val="24"/>
              </w:rPr>
              <w:t>I</w:t>
            </w:r>
            <w:r w:rsidRPr="005B1EF1">
              <w:rPr>
                <w:iCs/>
                <w:kern w:val="24"/>
              </w:rPr>
              <w:t>nterconnection</w:t>
            </w:r>
            <w:r>
              <w:rPr>
                <w:iCs/>
                <w:kern w:val="24"/>
              </w:rPr>
              <w:t xml:space="preserve"> Study</w:t>
            </w:r>
            <w:r w:rsidRPr="005B1EF1">
              <w:rPr>
                <w:iCs/>
                <w:kern w:val="24"/>
              </w:rPr>
              <w:t xml:space="preserve"> process</w:t>
            </w:r>
            <w:r>
              <w:rPr>
                <w:iCs/>
                <w:kern w:val="24"/>
              </w:rPr>
              <w:t>;</w:t>
            </w:r>
          </w:p>
          <w:p w14:paraId="137A8DC8" w14:textId="3C225376" w:rsidR="006976B2" w:rsidRPr="006A2D33" w:rsidRDefault="006976B2" w:rsidP="006A2D33">
            <w:pPr>
              <w:pStyle w:val="NormalArial"/>
              <w:numPr>
                <w:ilvl w:val="0"/>
                <w:numId w:val="21"/>
              </w:numPr>
              <w:spacing w:before="120" w:after="120"/>
              <w:rPr>
                <w:iCs/>
                <w:kern w:val="24"/>
              </w:rPr>
            </w:pPr>
            <w:r>
              <w:rPr>
                <w:iCs/>
                <w:kern w:val="24"/>
              </w:rPr>
              <w:t xml:space="preserve">Ensure that high quality and accurate models are </w:t>
            </w:r>
            <w:r w:rsidR="009C4264">
              <w:rPr>
                <w:iCs/>
                <w:kern w:val="24"/>
              </w:rPr>
              <w:t>utilized</w:t>
            </w:r>
            <w:r>
              <w:rPr>
                <w:iCs/>
                <w:kern w:val="24"/>
              </w:rPr>
              <w:t xml:space="preserve"> in system studies.</w:t>
            </w:r>
          </w:p>
          <w:p w14:paraId="3043FEBC" w14:textId="5EA58B03" w:rsidR="00751D97" w:rsidRDefault="007E1113" w:rsidP="00751D97">
            <w:pPr>
              <w:pStyle w:val="NormalArial"/>
              <w:spacing w:before="120" w:after="120"/>
              <w:rPr>
                <w:iCs/>
                <w:kern w:val="24"/>
              </w:rPr>
            </w:pPr>
            <w:r>
              <w:rPr>
                <w:iCs/>
                <w:kern w:val="24"/>
              </w:rPr>
              <w:t xml:space="preserve">The </w:t>
            </w:r>
            <w:r w:rsidR="009661E3">
              <w:rPr>
                <w:iCs/>
                <w:kern w:val="24"/>
              </w:rPr>
              <w:t xml:space="preserve">key milestones for </w:t>
            </w:r>
            <w:r w:rsidR="00751D97">
              <w:rPr>
                <w:iCs/>
                <w:kern w:val="24"/>
              </w:rPr>
              <w:t xml:space="preserve">model review check points proposed in this PGRR </w:t>
            </w:r>
            <w:proofErr w:type="gramStart"/>
            <w:r w:rsidR="00751D97">
              <w:rPr>
                <w:iCs/>
                <w:kern w:val="24"/>
              </w:rPr>
              <w:t>includes</w:t>
            </w:r>
            <w:proofErr w:type="gramEnd"/>
            <w:r w:rsidR="00751D97">
              <w:rPr>
                <w:iCs/>
                <w:kern w:val="24"/>
              </w:rPr>
              <w:t xml:space="preserve"> the following stages:</w:t>
            </w:r>
          </w:p>
          <w:p w14:paraId="20F2A439" w14:textId="7F995D43" w:rsidR="00751D97" w:rsidRDefault="00751D97" w:rsidP="00116A53">
            <w:pPr>
              <w:pStyle w:val="NormalArial"/>
              <w:numPr>
                <w:ilvl w:val="0"/>
                <w:numId w:val="21"/>
              </w:numPr>
              <w:spacing w:before="120" w:after="120"/>
              <w:rPr>
                <w:iCs/>
                <w:kern w:val="24"/>
              </w:rPr>
            </w:pPr>
            <w:r>
              <w:rPr>
                <w:iCs/>
                <w:kern w:val="24"/>
              </w:rPr>
              <w:t>P</w:t>
            </w:r>
            <w:r w:rsidR="005B1EF1" w:rsidRPr="005B1EF1">
              <w:rPr>
                <w:iCs/>
                <w:kern w:val="24"/>
              </w:rPr>
              <w:t xml:space="preserve">rior to </w:t>
            </w:r>
            <w:r>
              <w:rPr>
                <w:iCs/>
                <w:kern w:val="24"/>
              </w:rPr>
              <w:t xml:space="preserve">conducting </w:t>
            </w:r>
            <w:r w:rsidR="005B1EF1" w:rsidRPr="005B1EF1">
              <w:rPr>
                <w:iCs/>
                <w:kern w:val="24"/>
              </w:rPr>
              <w:t>dynamic stability study</w:t>
            </w:r>
            <w:r w:rsidR="006976B2">
              <w:rPr>
                <w:iCs/>
                <w:kern w:val="24"/>
              </w:rPr>
              <w:t>;</w:t>
            </w:r>
          </w:p>
          <w:p w14:paraId="48048469" w14:textId="2862A50C" w:rsidR="00751D97" w:rsidRDefault="00751D97" w:rsidP="00116A53">
            <w:pPr>
              <w:pStyle w:val="NormalArial"/>
              <w:numPr>
                <w:ilvl w:val="0"/>
                <w:numId w:val="21"/>
              </w:numPr>
              <w:spacing w:before="120" w:after="120"/>
              <w:rPr>
                <w:iCs/>
                <w:kern w:val="24"/>
              </w:rPr>
            </w:pPr>
            <w:r>
              <w:rPr>
                <w:iCs/>
                <w:kern w:val="24"/>
              </w:rPr>
              <w:t xml:space="preserve">Prior to </w:t>
            </w:r>
            <w:r w:rsidR="005E359C">
              <w:rPr>
                <w:iCs/>
                <w:kern w:val="24"/>
              </w:rPr>
              <w:t xml:space="preserve">Large Load </w:t>
            </w:r>
            <w:r w:rsidR="005B1EF1" w:rsidRPr="005B1EF1">
              <w:rPr>
                <w:iCs/>
                <w:kern w:val="24"/>
              </w:rPr>
              <w:t>QSA</w:t>
            </w:r>
            <w:r w:rsidR="006976B2">
              <w:rPr>
                <w:iCs/>
                <w:kern w:val="24"/>
              </w:rPr>
              <w:t>;</w:t>
            </w:r>
          </w:p>
          <w:p w14:paraId="78DC047E" w14:textId="1DE879F1" w:rsidR="006976B2" w:rsidRPr="00887800" w:rsidRDefault="00751D97" w:rsidP="007E1113">
            <w:pPr>
              <w:pStyle w:val="NormalArial"/>
              <w:numPr>
                <w:ilvl w:val="0"/>
                <w:numId w:val="21"/>
              </w:numPr>
              <w:spacing w:before="120" w:after="120"/>
              <w:rPr>
                <w:iCs/>
                <w:kern w:val="24"/>
              </w:rPr>
            </w:pPr>
            <w:r w:rsidRPr="00751D97">
              <w:rPr>
                <w:iCs/>
                <w:kern w:val="24"/>
              </w:rPr>
              <w:t>P</w:t>
            </w:r>
            <w:r w:rsidR="005B1EF1" w:rsidRPr="00751D97">
              <w:rPr>
                <w:iCs/>
                <w:kern w:val="24"/>
              </w:rPr>
              <w:t>rior to Energization</w:t>
            </w:r>
            <w:r w:rsidR="00086783">
              <w:rPr>
                <w:iCs/>
                <w:kern w:val="24"/>
              </w:rPr>
              <w:t xml:space="preserve"> (only for LEL)</w:t>
            </w:r>
          </w:p>
          <w:p w14:paraId="0432B124" w14:textId="56F388C4" w:rsidR="00883F65" w:rsidRPr="000F6093" w:rsidRDefault="000F6093" w:rsidP="007E1113">
            <w:pPr>
              <w:pStyle w:val="NormalArial"/>
              <w:spacing w:before="120" w:after="120"/>
              <w:rPr>
                <w:lang w:eastAsia="ko-KR"/>
              </w:rPr>
            </w:pPr>
            <w:r w:rsidRPr="000F6093">
              <w:rPr>
                <w:lang w:eastAsia="ko-KR"/>
              </w:rPr>
              <w:t xml:space="preserve">The enhancements </w:t>
            </w:r>
            <w:r w:rsidR="007E1113">
              <w:rPr>
                <w:lang w:eastAsia="ko-KR"/>
              </w:rPr>
              <w:t xml:space="preserve">proposed in this PGRR </w:t>
            </w:r>
            <w:r w:rsidRPr="000F6093">
              <w:rPr>
                <w:lang w:eastAsia="ko-KR"/>
              </w:rPr>
              <w:t xml:space="preserve">are necessary to identify potential reliability issues early, ensure appropriate mitigation measures, and support stable system operation as </w:t>
            </w:r>
            <w:r w:rsidR="003B014E">
              <w:rPr>
                <w:lang w:eastAsia="ko-KR"/>
              </w:rPr>
              <w:t xml:space="preserve">Large </w:t>
            </w:r>
            <w:r w:rsidR="007E1113">
              <w:rPr>
                <w:lang w:eastAsia="ko-KR"/>
              </w:rPr>
              <w:t xml:space="preserve">Loads </w:t>
            </w:r>
            <w:r w:rsidRPr="000F6093">
              <w:rPr>
                <w:lang w:eastAsia="ko-KR"/>
              </w:rPr>
              <w:t>continue to interconnect in unprecedented volumes.</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45858A7B" w:rsidR="00342163" w:rsidRPr="00887800" w:rsidRDefault="00D61F38" w:rsidP="00887800">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110ED89C" w14:textId="77777777" w:rsidR="00D61F38" w:rsidRDefault="00D61F38" w:rsidP="009A7D32">
            <w:pPr>
              <w:pStyle w:val="Header"/>
              <w:rPr>
                <w:bCs w:val="0"/>
              </w:rPr>
            </w:pPr>
            <w:r w:rsidRPr="00B93CA0">
              <w:rPr>
                <w:bCs w:val="0"/>
              </w:rPr>
              <w:t>Name</w:t>
            </w:r>
          </w:p>
          <w:p w14:paraId="5453A048" w14:textId="47B1F4F3" w:rsidR="00342163" w:rsidRPr="00342163" w:rsidRDefault="00342163" w:rsidP="00342163"/>
        </w:tc>
        <w:tc>
          <w:tcPr>
            <w:tcW w:w="7447" w:type="dxa"/>
            <w:vAlign w:val="center"/>
          </w:tcPr>
          <w:p w14:paraId="2738BC22" w14:textId="4C120533" w:rsidR="00D61F38" w:rsidRDefault="002A5B78" w:rsidP="009A7D32">
            <w:pPr>
              <w:pStyle w:val="NormalArial"/>
            </w:pPr>
            <w:r>
              <w:t>Sun Wook Kang</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742E6732" w:rsidR="00D61F38" w:rsidRDefault="002A5B78" w:rsidP="009A7D32">
            <w:pPr>
              <w:pStyle w:val="NormalArial"/>
            </w:pPr>
            <w:hyperlink r:id="rId14" w:history="1">
              <w:r w:rsidRPr="005535BD">
                <w:rPr>
                  <w:rStyle w:val="Hyperlink"/>
                </w:rPr>
                <w:t>skang@ercot.com</w:t>
              </w:r>
            </w:hyperlink>
            <w:r>
              <w:t xml:space="preserve"> </w:t>
            </w:r>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59CAD54D" w:rsidR="00D61F38" w:rsidRDefault="002A5B78"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2D5BD4D6" w:rsidR="00D61F38" w:rsidRDefault="002A5B78" w:rsidP="009A7D32">
            <w:pPr>
              <w:pStyle w:val="NormalArial"/>
            </w:pPr>
            <w:r>
              <w:t>512-248-4159</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lastRenderedPageBreak/>
              <w:t>Cell</w:t>
            </w:r>
            <w:r w:rsidRPr="00B93CA0">
              <w:rPr>
                <w:bCs w:val="0"/>
              </w:rPr>
              <w:t xml:space="preserve"> Number</w:t>
            </w:r>
          </w:p>
        </w:tc>
        <w:tc>
          <w:tcPr>
            <w:tcW w:w="7447" w:type="dxa"/>
            <w:vAlign w:val="center"/>
          </w:tcPr>
          <w:p w14:paraId="7375D3CF" w14:textId="77777777" w:rsidR="00D61F38" w:rsidRDefault="00D61F38" w:rsidP="009A7D32">
            <w:pPr>
              <w:pStyle w:val="NormalArial"/>
            </w:pP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53BE0690" w:rsidR="00D61F38" w:rsidRDefault="002A5B78" w:rsidP="009A7D32">
            <w:pPr>
              <w:pStyle w:val="NormalArial"/>
            </w:pPr>
            <w:r>
              <w:t xml:space="preserve">Not </w:t>
            </w:r>
            <w:r w:rsidR="00887800">
              <w:t>a</w:t>
            </w:r>
            <w:r>
              <w:t>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64701D2D" w:rsidR="009A3772" w:rsidRPr="00D56D61" w:rsidRDefault="00887800">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4A61F982" w:rsidR="009A3772" w:rsidRPr="00D56D61" w:rsidRDefault="00887800">
            <w:pPr>
              <w:pStyle w:val="NormalArial"/>
            </w:pPr>
            <w:hyperlink r:id="rId15" w:history="1">
              <w:r w:rsidRPr="006C45BB">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5F3764D2" w:rsidR="009A3772" w:rsidRDefault="00887800">
            <w:pPr>
              <w:pStyle w:val="NormalArial"/>
            </w:pPr>
            <w:r>
              <w:t>512-248-6464</w:t>
            </w:r>
          </w:p>
        </w:tc>
      </w:tr>
    </w:tbl>
    <w:p w14:paraId="4B0905F4"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06C66FD4" w14:textId="77777777" w:rsidR="00D91AA7" w:rsidRDefault="00D91AA7" w:rsidP="00D91AA7">
      <w:pPr>
        <w:pStyle w:val="H2"/>
      </w:pPr>
      <w:bookmarkStart w:id="0" w:name="_Toc283904714"/>
      <w:bookmarkStart w:id="1" w:name="_Toc194047945"/>
      <w:r w:rsidRPr="000E0F1C">
        <w:t>6.2</w:t>
      </w:r>
      <w:r w:rsidRPr="000E0F1C">
        <w:tab/>
      </w:r>
      <w:bookmarkEnd w:id="0"/>
      <w:r>
        <w:t>Dynamics Model Development</w:t>
      </w:r>
      <w:bookmarkEnd w:id="1"/>
    </w:p>
    <w:p w14:paraId="05BCBE4F" w14:textId="77777777" w:rsidR="00D91AA7" w:rsidRPr="00513CCA" w:rsidRDefault="00D91AA7" w:rsidP="00D91AA7">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34DD8935" w14:textId="77777777" w:rsidR="00D91AA7" w:rsidRPr="00513CCA" w:rsidRDefault="00D91AA7" w:rsidP="00D91AA7">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Pr="00513CCA">
        <w:rPr>
          <w:iCs/>
        </w:rPr>
        <w:t>Procedur</w:t>
      </w:r>
      <w:r>
        <w:rPr>
          <w:iCs/>
        </w:rPr>
        <w:t>e</w:t>
      </w:r>
      <w:r w:rsidRPr="00513CCA">
        <w:rPr>
          <w:szCs w:val="20"/>
        </w:rPr>
        <w:t xml:space="preserve"> Manual for simulation of dynamic and transient events in the ERCOT System. </w:t>
      </w:r>
    </w:p>
    <w:p w14:paraId="31E58C0C" w14:textId="77777777" w:rsidR="00D91AA7" w:rsidRPr="00513CCA" w:rsidRDefault="00D91AA7" w:rsidP="00D91AA7">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4E3A8160" w14:textId="77777777" w:rsidR="00D91AA7" w:rsidRPr="00513CCA" w:rsidRDefault="00D91AA7" w:rsidP="00D91AA7">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Pr>
          <w:szCs w:val="20"/>
        </w:rPr>
        <w:t>s</w:t>
      </w:r>
      <w:r w:rsidRPr="00513CCA">
        <w:rPr>
          <w:szCs w:val="20"/>
        </w:rPr>
        <w:t>), Direct Current Ties (DC Ties), variable-frequency transformers</w:t>
      </w:r>
      <w:r>
        <w:rPr>
          <w:szCs w:val="20"/>
        </w:rPr>
        <w:t>,</w:t>
      </w:r>
      <w:r w:rsidRPr="00513CCA">
        <w:rPr>
          <w:szCs w:val="20"/>
        </w:rPr>
        <w:t xml:space="preserve">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91AA7" w:rsidRPr="00FC631D" w14:paraId="22CB2C5E" w14:textId="77777777" w:rsidTr="00931E54">
        <w:trPr>
          <w:trHeight w:val="692"/>
        </w:trPr>
        <w:tc>
          <w:tcPr>
            <w:tcW w:w="9576" w:type="dxa"/>
            <w:shd w:val="clear" w:color="auto" w:fill="E0E0E0"/>
          </w:tcPr>
          <w:p w14:paraId="3582119F" w14:textId="77777777" w:rsidR="00D91AA7" w:rsidRPr="00FC631D" w:rsidRDefault="00D91AA7" w:rsidP="00931E54">
            <w:pPr>
              <w:pStyle w:val="Instructions"/>
              <w:spacing w:before="120" w:after="120"/>
            </w:pPr>
            <w:r w:rsidRPr="00FC631D">
              <w:t>[PGRR10</w:t>
            </w:r>
            <w:r>
              <w:t>1</w:t>
            </w:r>
            <w:r w:rsidRPr="00FC631D">
              <w:t xml:space="preserve">:  Replace </w:t>
            </w:r>
            <w:r>
              <w:t>paragraph (4) above with the following upon system implementation of NPRR1133:</w:t>
            </w:r>
            <w:r w:rsidRPr="00FC631D">
              <w:t>]</w:t>
            </w:r>
          </w:p>
          <w:p w14:paraId="59EAE11E" w14:textId="77777777" w:rsidR="00D91AA7" w:rsidRPr="006C32F4" w:rsidRDefault="00D91AA7" w:rsidP="00931E54">
            <w:pPr>
              <w:spacing w:before="120" w:after="120"/>
              <w:ind w:left="720" w:hanging="720"/>
            </w:pPr>
            <w:r w:rsidRPr="00C24FC9">
              <w:rPr>
                <w:szCs w:val="20"/>
              </w:rPr>
              <w:t>(4)</w:t>
            </w:r>
            <w:r w:rsidRPr="00C24FC9">
              <w:rPr>
                <w:szCs w:val="20"/>
              </w:rPr>
              <w:tab/>
              <w:t>For T</w:t>
            </w:r>
            <w:r w:rsidRPr="008D01A2">
              <w:rPr>
                <w:szCs w:val="20"/>
              </w:rPr>
              <w:t>ransmission Service Providers (TSPs)</w:t>
            </w:r>
            <w:r w:rsidRPr="00B46871">
              <w:rPr>
                <w:szCs w:val="20"/>
              </w:rPr>
              <w:t xml:space="preserve"> and owners of Dir</w:t>
            </w:r>
            <w:r w:rsidRPr="00D03469">
              <w:rPr>
                <w:szCs w:val="20"/>
              </w:rPr>
              <w:t>ect Current Ties (D</w:t>
            </w:r>
            <w:r w:rsidRPr="00590779">
              <w:rPr>
                <w:szCs w:val="20"/>
              </w:rPr>
              <w:t>C Tie</w:t>
            </w:r>
            <w:r w:rsidRPr="006C32F4">
              <w:rPr>
                <w:szCs w:val="20"/>
              </w:rPr>
              <w:t>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6771DE46" w14:textId="77777777" w:rsidR="00D91AA7" w:rsidRDefault="00D91AA7" w:rsidP="00D91AA7">
      <w:pPr>
        <w:spacing w:before="240" w:after="240"/>
        <w:ind w:left="720" w:hanging="720"/>
        <w:rPr>
          <w:szCs w:val="20"/>
        </w:rPr>
      </w:pPr>
      <w:r w:rsidRPr="00513CCA">
        <w:rPr>
          <w:szCs w:val="20"/>
        </w:rPr>
        <w:lastRenderedPageBreak/>
        <w:t>(5)</w:t>
      </w:r>
      <w:r w:rsidRPr="00513CCA">
        <w:rPr>
          <w:szCs w:val="20"/>
        </w:rPr>
        <w:tab/>
        <w:t xml:space="preserve">The owner </w:t>
      </w:r>
      <w:r>
        <w:rPr>
          <w:szCs w:val="20"/>
        </w:rPr>
        <w:t xml:space="preserve">of a </w:t>
      </w:r>
      <w:bookmarkStart w:id="2" w:name="_Hlk214617027"/>
      <w:r>
        <w:rPr>
          <w:szCs w:val="20"/>
        </w:rPr>
        <w:t xml:space="preserve">generator Facility </w:t>
      </w:r>
      <w:bookmarkEnd w:id="2"/>
      <w:r>
        <w:rPr>
          <w:szCs w:val="20"/>
        </w:rPr>
        <w:t xml:space="preserve">or any dynamic device </w:t>
      </w:r>
      <w:r w:rsidRPr="00513CCA">
        <w:rPr>
          <w:szCs w:val="20"/>
        </w:rPr>
        <w:t>shall provide appropriate dynamics data to ERCOT</w:t>
      </w:r>
      <w:r>
        <w:rPr>
          <w:szCs w:val="20"/>
        </w:rPr>
        <w:t>,</w:t>
      </w:r>
      <w:r w:rsidRPr="00513CCA">
        <w:rPr>
          <w:szCs w:val="20"/>
        </w:rPr>
        <w:t xml:space="preserve"> including the data for a planned Facility</w:t>
      </w:r>
      <w:r>
        <w:rPr>
          <w:szCs w:val="20"/>
        </w:rPr>
        <w:t>, in accordance with the Dynamics Working Group Procedure Manual</w:t>
      </w:r>
      <w:r w:rsidRPr="00513CCA">
        <w:rPr>
          <w:szCs w:val="20"/>
        </w:rPr>
        <w:t>.</w:t>
      </w:r>
      <w:r>
        <w:rPr>
          <w:szCs w:val="20"/>
        </w:rPr>
        <w:t xml:space="preserve">  The dynamic data shall include the following:</w:t>
      </w:r>
    </w:p>
    <w:p w14:paraId="16691240" w14:textId="77777777" w:rsidR="00D91AA7" w:rsidRDefault="00D91AA7" w:rsidP="00D91AA7">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57EDED87" w14:textId="77777777" w:rsidR="00D91AA7" w:rsidRDefault="00D91AA7" w:rsidP="00D91AA7">
      <w:pPr>
        <w:spacing w:after="240"/>
        <w:ind w:left="2160" w:hanging="720"/>
        <w:rPr>
          <w:szCs w:val="20"/>
        </w:rPr>
      </w:pPr>
      <w:r>
        <w:rPr>
          <w:szCs w:val="20"/>
        </w:rPr>
        <w:t>(i)</w:t>
      </w:r>
      <w:r>
        <w:rPr>
          <w:szCs w:val="20"/>
        </w:rPr>
        <w:tab/>
        <w:t xml:space="preserve">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w:t>
      </w:r>
      <w:proofErr w:type="gramStart"/>
      <w:r>
        <w:rPr>
          <w:szCs w:val="20"/>
        </w:rPr>
        <w:t>representation and limitations</w:t>
      </w:r>
      <w:proofErr w:type="gramEnd"/>
      <w:r>
        <w:rPr>
          <w:szCs w:val="20"/>
        </w:rPr>
        <w:t xml:space="preserve"> for model adequacy and usability in the planning and operations model software; and</w:t>
      </w:r>
    </w:p>
    <w:p w14:paraId="5DBE2A6F" w14:textId="77777777" w:rsidR="00D91AA7" w:rsidRDefault="00D91AA7" w:rsidP="00D91AA7">
      <w:pPr>
        <w:spacing w:after="240"/>
        <w:ind w:left="2160" w:hanging="720"/>
        <w:rPr>
          <w:szCs w:val="20"/>
        </w:rPr>
      </w:pPr>
      <w:r>
        <w:rPr>
          <w:szCs w:val="20"/>
        </w:rPr>
        <w:t>(ii)</w:t>
      </w:r>
      <w:r>
        <w:rPr>
          <w:szCs w:val="20"/>
        </w:rPr>
        <w:tab/>
        <w:t>The user-written model shall allow the user to determine the allocation of machine identifiers (bus numbers, bus names, machine IDs etc.) without restriction.</w:t>
      </w:r>
    </w:p>
    <w:p w14:paraId="636ECEB8" w14:textId="77777777" w:rsidR="00D91AA7" w:rsidRDefault="00D91AA7" w:rsidP="00D91AA7">
      <w:pPr>
        <w:spacing w:after="240"/>
        <w:ind w:left="1440" w:hanging="720"/>
        <w:rPr>
          <w:szCs w:val="20"/>
          <w:lang w:eastAsia="x-none"/>
        </w:rPr>
      </w:pPr>
      <w:r>
        <w:rPr>
          <w:szCs w:val="20"/>
          <w:lang w:eastAsia="x-none"/>
        </w:rPr>
        <w:t>(b)</w:t>
      </w:r>
      <w:r>
        <w:rPr>
          <w:szCs w:val="20"/>
          <w:lang w:eastAsia="x-none"/>
        </w:rPr>
        <w:tab/>
        <w:t xml:space="preserve">Verification </w:t>
      </w:r>
      <w:r w:rsidRPr="0019539D">
        <w:rPr>
          <w:szCs w:val="20"/>
          <w:lang w:eastAsia="x-none"/>
        </w:rPr>
        <w:t xml:space="preserve">reports that support the model data based on </w:t>
      </w:r>
      <w:r>
        <w:rPr>
          <w:szCs w:val="20"/>
          <w:lang w:eastAsia="x-none"/>
        </w:rPr>
        <w:t xml:space="preserve">documented </w:t>
      </w:r>
      <w:r w:rsidRPr="0019539D">
        <w:rPr>
          <w:szCs w:val="20"/>
          <w:lang w:eastAsia="x-none"/>
        </w:rPr>
        <w:t xml:space="preserve">field </w:t>
      </w:r>
      <w:r>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Pr="00DF703A">
        <w:rPr>
          <w:szCs w:val="20"/>
          <w:lang w:eastAsia="x-none"/>
        </w:rPr>
        <w:t>The reports shall demonstrate that the model parameters which are commonly tuned m</w:t>
      </w:r>
      <w:r>
        <w:rPr>
          <w:szCs w:val="20"/>
          <w:lang w:eastAsia="x-none"/>
        </w:rPr>
        <w:t>atch</w:t>
      </w:r>
      <w:r w:rsidRPr="00DF703A">
        <w:rPr>
          <w:szCs w:val="20"/>
          <w:lang w:eastAsia="x-none"/>
        </w:rPr>
        <w:t xml:space="preserve"> site-specific settings implemented in the field.</w:t>
      </w:r>
      <w:r>
        <w:rPr>
          <w:szCs w:val="20"/>
          <w:lang w:eastAsia="x-none"/>
        </w:rPr>
        <w:t xml:space="preserve">  For new Generation Resources and ESRs, these reports shall be provided as required in paragraph (5) of Section 5.5, Generator Commissioning and Continuing Operations.  For existing Generation Resources and ESRs, these reports </w:t>
      </w:r>
      <w:proofErr w:type="gramStart"/>
      <w:r>
        <w:rPr>
          <w:szCs w:val="20"/>
          <w:lang w:eastAsia="x-none"/>
        </w:rPr>
        <w:t>shall</w:t>
      </w:r>
      <w:proofErr w:type="gramEnd"/>
      <w:r>
        <w:rPr>
          <w:szCs w:val="20"/>
          <w:lang w:eastAsia="x-none"/>
        </w:rPr>
        <w:t xml:space="preserve"> be provided as required in paragraph (6) of Section 5.5.  </w:t>
      </w:r>
      <w:r w:rsidRPr="00F037C7">
        <w:rPr>
          <w:szCs w:val="20"/>
          <w:lang w:eastAsia="x-none"/>
        </w:rPr>
        <w:t xml:space="preserve">For Transmission Elements represented by a dynamic model, these reports shall be </w:t>
      </w:r>
      <w:r>
        <w:rPr>
          <w:szCs w:val="20"/>
          <w:lang w:eastAsia="x-none"/>
        </w:rPr>
        <w:t>provided</w:t>
      </w:r>
      <w:r w:rsidRPr="00F037C7">
        <w:rPr>
          <w:szCs w:val="20"/>
          <w:lang w:eastAsia="x-none"/>
        </w:rPr>
        <w:t xml:space="preserve"> </w:t>
      </w:r>
      <w:r>
        <w:rPr>
          <w:szCs w:val="20"/>
          <w:lang w:eastAsia="x-none"/>
        </w:rPr>
        <w:t>no later than</w:t>
      </w:r>
      <w:r w:rsidRPr="00F037C7">
        <w:rPr>
          <w:szCs w:val="20"/>
          <w:lang w:eastAsia="x-none"/>
        </w:rPr>
        <w:t xml:space="preserve"> two years </w:t>
      </w:r>
      <w:r>
        <w:rPr>
          <w:szCs w:val="20"/>
          <w:lang w:eastAsia="x-none"/>
        </w:rPr>
        <w:t>following</w:t>
      </w:r>
      <w:r w:rsidRPr="00F037C7">
        <w:rPr>
          <w:szCs w:val="20"/>
          <w:lang w:eastAsia="x-none"/>
        </w:rPr>
        <w:t xml:space="preserve"> energization of new equipment and </w:t>
      </w:r>
      <w:r>
        <w:rPr>
          <w:szCs w:val="20"/>
          <w:lang w:eastAsia="x-none"/>
        </w:rPr>
        <w:t xml:space="preserve">updated a minimum of every ten </w:t>
      </w:r>
      <w:r w:rsidRPr="00F037C7">
        <w:rPr>
          <w:szCs w:val="20"/>
          <w:lang w:eastAsia="x-none"/>
        </w:rPr>
        <w:t>years</w:t>
      </w:r>
      <w:r>
        <w:rPr>
          <w:szCs w:val="20"/>
          <w:lang w:eastAsia="x-none"/>
        </w:rPr>
        <w:t xml:space="preserve">.    </w:t>
      </w:r>
    </w:p>
    <w:p w14:paraId="2CFD665A" w14:textId="77777777" w:rsidR="00D91AA7" w:rsidRDefault="00D91AA7" w:rsidP="00D91AA7">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w:t>
      </w:r>
      <w:r>
        <w:rPr>
          <w:szCs w:val="20"/>
          <w:lang w:eastAsia="x-none"/>
        </w:rPr>
        <w:lastRenderedPageBreak/>
        <w:t>conditions.  The Facility owner shall provide an explanation if model responses do not match.</w:t>
      </w:r>
    </w:p>
    <w:p w14:paraId="104C47B1" w14:textId="77777777" w:rsidR="00D91AA7" w:rsidRDefault="00D91AA7" w:rsidP="00D91AA7">
      <w:pPr>
        <w:spacing w:after="240"/>
        <w:ind w:left="2160" w:hanging="720"/>
        <w:rPr>
          <w:szCs w:val="20"/>
          <w:lang w:eastAsia="x-none"/>
        </w:rPr>
      </w:pPr>
      <w:r>
        <w:rPr>
          <w:szCs w:val="20"/>
          <w:lang w:eastAsia="x-none"/>
        </w:rPr>
        <w:t>(i)</w:t>
      </w:r>
      <w:r>
        <w:rPr>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5966FF3B" w14:textId="77777777" w:rsidR="00D91AA7" w:rsidRDefault="00D91AA7" w:rsidP="00D91AA7">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5F5A6189" w14:textId="77777777" w:rsidR="00D91AA7" w:rsidRDefault="00D91AA7" w:rsidP="00D91AA7">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295C9C36" w14:textId="77777777" w:rsidR="00D91AA7" w:rsidRDefault="00D91AA7" w:rsidP="00D91AA7">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60E19C7B" w14:textId="77777777" w:rsidR="00D91AA7" w:rsidRDefault="00D91AA7" w:rsidP="00D91AA7">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4A3D04DB" w14:textId="77777777" w:rsidR="00D91AA7" w:rsidRDefault="00D91AA7" w:rsidP="00D91AA7">
      <w:pPr>
        <w:spacing w:after="240"/>
        <w:ind w:left="2880" w:hanging="720"/>
        <w:rPr>
          <w:szCs w:val="20"/>
          <w:lang w:eastAsia="x-none"/>
        </w:rPr>
      </w:pPr>
      <w:r>
        <w:rPr>
          <w:szCs w:val="20"/>
          <w:lang w:eastAsia="x-none"/>
        </w:rPr>
        <w:t>(C)</w:t>
      </w:r>
      <w:r>
        <w:rPr>
          <w:szCs w:val="20"/>
          <w:lang w:eastAsia="x-none"/>
        </w:rPr>
        <w:tab/>
        <w:t>Large voltage disturbance test:</w:t>
      </w:r>
    </w:p>
    <w:p w14:paraId="21F02E29" w14:textId="77777777" w:rsidR="00D91AA7" w:rsidRDefault="00D91AA7" w:rsidP="00D91AA7">
      <w:pPr>
        <w:spacing w:after="240"/>
        <w:ind w:left="3600" w:hanging="720"/>
        <w:rPr>
          <w:szCs w:val="20"/>
          <w:lang w:eastAsia="x-none"/>
        </w:rPr>
      </w:pPr>
      <w:r>
        <w:rPr>
          <w:szCs w:val="20"/>
          <w:lang w:eastAsia="x-none"/>
        </w:rPr>
        <w:t>(1)</w:t>
      </w:r>
      <w:r>
        <w:rPr>
          <w:szCs w:val="20"/>
          <w:lang w:eastAsia="x-none"/>
        </w:rPr>
        <w:tab/>
        <w:t>For IRRs, ESRs, and inverter-based transmission equipment, the high and low voltage ride-through profiles as described in Nodal Operating Guide Section 2.9.1, Voltage Ride-Through Requirements for Intermittent Renewable Resources and Energy Storage Resources Connected to the ERCOT Transmission Grid, shall be applied to the POI to demonstrate the Facility’s dynamic response.</w:t>
      </w:r>
    </w:p>
    <w:p w14:paraId="1627A441" w14:textId="77777777" w:rsidR="00D91AA7" w:rsidRDefault="00D91AA7" w:rsidP="00D91AA7">
      <w:pPr>
        <w:spacing w:after="240"/>
        <w:ind w:left="3600" w:hanging="720"/>
        <w:rPr>
          <w:szCs w:val="20"/>
          <w:lang w:eastAsia="x-none"/>
        </w:rPr>
      </w:pPr>
      <w:r>
        <w:rPr>
          <w:szCs w:val="20"/>
          <w:lang w:eastAsia="x-none"/>
        </w:rPr>
        <w:t>(2)</w:t>
      </w:r>
      <w:r>
        <w:rPr>
          <w:szCs w:val="20"/>
          <w:lang w:eastAsia="x-none"/>
        </w:rPr>
        <w:tab/>
        <w:t>For Resources other than IRRs, ESRs, and inverter-based equipment, a fault shall be applied to the POI to demonstrate the Facility’s dynamic response.</w:t>
      </w:r>
    </w:p>
    <w:p w14:paraId="09D4FE6D" w14:textId="77777777" w:rsidR="00D91AA7" w:rsidRDefault="00D91AA7" w:rsidP="00D91AA7">
      <w:pPr>
        <w:spacing w:after="240"/>
        <w:ind w:left="2880" w:hanging="720"/>
        <w:rPr>
          <w:szCs w:val="20"/>
          <w:lang w:eastAsia="x-none"/>
        </w:rPr>
      </w:pPr>
      <w:r>
        <w:rPr>
          <w:szCs w:val="20"/>
          <w:lang w:eastAsia="x-none"/>
        </w:rPr>
        <w:t>(D)</w:t>
      </w:r>
      <w:r>
        <w:rPr>
          <w:szCs w:val="20"/>
          <w:lang w:eastAsia="x-none"/>
        </w:rPr>
        <w:tab/>
        <w:t xml:space="preserve">Small frequency disturbance test:  A </w:t>
      </w:r>
      <w:proofErr w:type="gramStart"/>
      <w:r>
        <w:rPr>
          <w:szCs w:val="20"/>
          <w:lang w:eastAsia="x-none"/>
        </w:rPr>
        <w:t>frequency step</w:t>
      </w:r>
      <w:proofErr w:type="gramEnd"/>
      <w:r>
        <w:rPr>
          <w:szCs w:val="20"/>
          <w:lang w:eastAsia="x-none"/>
        </w:rPr>
        <w:t xml:space="preserve"> increase and decrease shall be applied to the POI to demonstrate the Facility’s dynamic response.  </w:t>
      </w:r>
    </w:p>
    <w:p w14:paraId="4B314089" w14:textId="77777777" w:rsidR="00D91AA7" w:rsidRDefault="00D91AA7" w:rsidP="00D91AA7">
      <w:pPr>
        <w:spacing w:after="240"/>
        <w:ind w:left="2880" w:hanging="720"/>
        <w:rPr>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w:t>
      </w:r>
      <w:r>
        <w:rPr>
          <w:szCs w:val="20"/>
          <w:lang w:eastAsia="x-none"/>
        </w:rPr>
        <w:lastRenderedPageBreak/>
        <w:t xml:space="preserve">Manual.  This tests the robustness of the model to varying system conditions. </w:t>
      </w:r>
    </w:p>
    <w:p w14:paraId="3B85B6AA" w14:textId="77777777" w:rsidR="00D91AA7" w:rsidRDefault="00D91AA7" w:rsidP="00D91AA7">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3BD6B02" w14:textId="77777777" w:rsidR="00D91AA7" w:rsidRDefault="00D91AA7" w:rsidP="00D91AA7">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64BED7A2" w14:textId="77777777" w:rsidR="00D91AA7" w:rsidRDefault="00D91AA7" w:rsidP="00D91AA7">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08634CA1" w14:textId="095C6AC5" w:rsidR="00D91AA7" w:rsidRDefault="00D91AA7" w:rsidP="00887800">
      <w:pPr>
        <w:spacing w:after="240"/>
        <w:ind w:left="2880" w:hanging="720"/>
        <w:rPr>
          <w:szCs w:val="20"/>
          <w:lang w:eastAsia="x-none"/>
        </w:rPr>
      </w:pPr>
      <w:r>
        <w:rPr>
          <w:szCs w:val="20"/>
          <w:lang w:eastAsia="x-none"/>
        </w:rPr>
        <w:t>(A)</w:t>
      </w:r>
      <w:r>
        <w:rPr>
          <w:szCs w:val="20"/>
          <w:lang w:eastAsia="x-none"/>
        </w:rPr>
        <w:tab/>
        <w:t>Step change in voltage;</w:t>
      </w:r>
    </w:p>
    <w:p w14:paraId="647F69BE" w14:textId="17496A76" w:rsidR="00D91AA7" w:rsidRDefault="00D91AA7" w:rsidP="00887800">
      <w:pPr>
        <w:spacing w:after="240"/>
        <w:ind w:left="2880" w:hanging="720"/>
        <w:rPr>
          <w:szCs w:val="20"/>
          <w:lang w:eastAsia="x-none"/>
        </w:rPr>
      </w:pPr>
      <w:r>
        <w:rPr>
          <w:szCs w:val="20"/>
          <w:lang w:eastAsia="x-none"/>
        </w:rPr>
        <w:t>(B)</w:t>
      </w:r>
      <w:r>
        <w:rPr>
          <w:szCs w:val="20"/>
          <w:lang w:eastAsia="x-none"/>
        </w:rPr>
        <w:tab/>
        <w:t>Large voltage disturbance (voltage ride-through tests);</w:t>
      </w:r>
    </w:p>
    <w:p w14:paraId="07089324" w14:textId="520CAFB0" w:rsidR="00D91AA7" w:rsidRDefault="00D91AA7" w:rsidP="00887800">
      <w:pPr>
        <w:spacing w:after="240"/>
        <w:ind w:left="2880" w:hanging="720"/>
        <w:rPr>
          <w:szCs w:val="20"/>
          <w:lang w:eastAsia="x-none"/>
        </w:rPr>
      </w:pPr>
      <w:r>
        <w:rPr>
          <w:szCs w:val="20"/>
          <w:lang w:eastAsia="x-none"/>
        </w:rPr>
        <w:t>(C)</w:t>
      </w:r>
      <w:r>
        <w:rPr>
          <w:szCs w:val="20"/>
          <w:lang w:eastAsia="x-none"/>
        </w:rPr>
        <w:tab/>
        <w:t>System strength test;</w:t>
      </w:r>
    </w:p>
    <w:p w14:paraId="6F017BE1" w14:textId="0C5D8BAF" w:rsidR="00D91AA7" w:rsidRDefault="00D91AA7" w:rsidP="00887800">
      <w:pPr>
        <w:spacing w:after="240"/>
        <w:ind w:left="2880" w:hanging="720"/>
        <w:rPr>
          <w:szCs w:val="20"/>
          <w:lang w:eastAsia="x-none"/>
        </w:rPr>
      </w:pPr>
      <w:r>
        <w:rPr>
          <w:szCs w:val="20"/>
          <w:lang w:eastAsia="x-none"/>
        </w:rPr>
        <w:t>(D)</w:t>
      </w:r>
      <w:r>
        <w:rPr>
          <w:szCs w:val="20"/>
          <w:lang w:eastAsia="x-none"/>
        </w:rPr>
        <w:tab/>
        <w:t xml:space="preserve">Phase </w:t>
      </w:r>
      <w:proofErr w:type="gramStart"/>
      <w:r>
        <w:rPr>
          <w:szCs w:val="20"/>
          <w:lang w:eastAsia="x-none"/>
        </w:rPr>
        <w:t>angle</w:t>
      </w:r>
      <w:proofErr w:type="gramEnd"/>
      <w:r>
        <w:rPr>
          <w:szCs w:val="20"/>
          <w:lang w:eastAsia="x-none"/>
        </w:rPr>
        <w:t xml:space="preserve"> jump test; and</w:t>
      </w:r>
    </w:p>
    <w:p w14:paraId="26FA6299" w14:textId="6D9E00E9" w:rsidR="00D91AA7" w:rsidRDefault="00D91AA7" w:rsidP="00887800">
      <w:pPr>
        <w:spacing w:after="240"/>
        <w:ind w:left="2880" w:hanging="720"/>
        <w:rPr>
          <w:szCs w:val="20"/>
          <w:lang w:eastAsia="x-none"/>
        </w:rPr>
      </w:pPr>
      <w:r>
        <w:rPr>
          <w:szCs w:val="20"/>
          <w:lang w:eastAsia="x-none"/>
        </w:rPr>
        <w:t>(E)</w:t>
      </w:r>
      <w:r>
        <w:rPr>
          <w:szCs w:val="20"/>
          <w:lang w:eastAsia="x-none"/>
        </w:rPr>
        <w:tab/>
        <w:t>Subsynchronous test.</w:t>
      </w:r>
    </w:p>
    <w:p w14:paraId="2B701DE8" w14:textId="77777777" w:rsidR="00887800" w:rsidRPr="00887800" w:rsidRDefault="00887800" w:rsidP="00887800">
      <w:pPr>
        <w:spacing w:before="240" w:after="240"/>
        <w:ind w:left="720" w:hanging="720"/>
        <w:rPr>
          <w:ins w:id="3" w:author="ERCOT" w:date="2026-02-18T19:47:00Z" w16du:dateUtc="2026-02-19T01:47:00Z"/>
          <w:szCs w:val="20"/>
          <w:highlight w:val="yellow"/>
        </w:rPr>
      </w:pPr>
      <w:ins w:id="4" w:author="ERCOT" w:date="2026-02-18T19:47:00Z" w16du:dateUtc="2026-02-19T01:47:00Z">
        <w:r w:rsidRPr="00B8038A">
          <w:rPr>
            <w:szCs w:val="20"/>
          </w:rPr>
          <w:t>(6)</w:t>
        </w:r>
        <w:r w:rsidRPr="00B8038A">
          <w:rPr>
            <w:szCs w:val="20"/>
          </w:rPr>
          <w:tab/>
          <w:t>For</w:t>
        </w:r>
        <w:r w:rsidRPr="00F36266">
          <w:rPr>
            <w:szCs w:val="20"/>
          </w:rPr>
          <w:t xml:space="preserve"> Large Load</w:t>
        </w:r>
        <w:r>
          <w:rPr>
            <w:szCs w:val="20"/>
          </w:rPr>
          <w:t>s</w:t>
        </w:r>
        <w:r w:rsidRPr="00F36266">
          <w:rPr>
            <w:szCs w:val="20"/>
          </w:rPr>
          <w:t xml:space="preserve">, dynamic data includes the information needed to represent the dynamic and transient response of </w:t>
        </w:r>
        <w:r>
          <w:rPr>
            <w:szCs w:val="20"/>
          </w:rPr>
          <w:t>the entire facility</w:t>
        </w:r>
        <w:r w:rsidRPr="00F36266">
          <w:rPr>
            <w:szCs w:val="20"/>
          </w:rPr>
          <w:t xml:space="preserve">, including but not limited to cooling equipment, computer-based loads, </w:t>
        </w:r>
        <w:r>
          <w:rPr>
            <w:szCs w:val="20"/>
          </w:rPr>
          <w:t xml:space="preserve">protection equipment, control systems, </w:t>
        </w:r>
        <w:r w:rsidRPr="00F36266">
          <w:rPr>
            <w:szCs w:val="20"/>
          </w:rPr>
          <w:t>and other equipment. The dynamic data shall include the necessary models, parameters, and supporting documentation required for accurate representation of the Large Load and shall be compatible with the current version of the planning and operations model software, as described in the Dynamics Working Group Procedure Manual.</w:t>
        </w:r>
      </w:ins>
    </w:p>
    <w:p w14:paraId="07382002" w14:textId="77777777" w:rsidR="00887800" w:rsidRDefault="00887800" w:rsidP="00887800">
      <w:pPr>
        <w:spacing w:before="240" w:after="240"/>
        <w:ind w:left="1440" w:hanging="720"/>
        <w:rPr>
          <w:ins w:id="5" w:author="ERCOT" w:date="2026-02-18T19:47:00Z" w16du:dateUtc="2026-02-19T01:47:00Z"/>
          <w:szCs w:val="20"/>
        </w:rPr>
      </w:pPr>
      <w:ins w:id="6" w:author="ERCOT" w:date="2026-02-18T19:47:00Z" w16du:dateUtc="2026-02-19T01:47:00Z">
        <w:r>
          <w:rPr>
            <w:szCs w:val="20"/>
          </w:rPr>
          <w:t>(a)</w:t>
        </w:r>
        <w:r>
          <w:rPr>
            <w:szCs w:val="20"/>
          </w:rPr>
          <w:tab/>
          <w:t xml:space="preserve">Results of the following </w:t>
        </w:r>
        <w:r w:rsidRPr="00B04834">
          <w:rPr>
            <w:szCs w:val="20"/>
          </w:rPr>
          <w:t>model quality test</w:t>
        </w:r>
        <w:r>
          <w:rPr>
            <w:szCs w:val="20"/>
          </w:rPr>
          <w:t xml:space="preserve">s shall be provided along with the relevant simulation files and any other necessary supporting information to demonstrate acceptable model performance in accordance with the Dynamic Working Group Procedure Manual: </w:t>
        </w:r>
      </w:ins>
    </w:p>
    <w:p w14:paraId="0F308E39" w14:textId="77777777" w:rsidR="00887800" w:rsidRDefault="00887800" w:rsidP="00887800">
      <w:pPr>
        <w:spacing w:before="240" w:after="240"/>
        <w:ind w:left="2160" w:hanging="720"/>
        <w:rPr>
          <w:ins w:id="7" w:author="ERCOT" w:date="2026-02-18T19:47:00Z" w16du:dateUtc="2026-02-19T01:47:00Z"/>
          <w:szCs w:val="20"/>
        </w:rPr>
      </w:pPr>
      <w:ins w:id="8" w:author="ERCOT" w:date="2026-02-18T19:47:00Z" w16du:dateUtc="2026-02-19T01:47:00Z">
        <w:r>
          <w:rPr>
            <w:szCs w:val="20"/>
          </w:rPr>
          <w:t>(i)</w:t>
        </w:r>
        <w:r>
          <w:rPr>
            <w:szCs w:val="20"/>
          </w:rPr>
          <w:tab/>
        </w:r>
        <w:r w:rsidRPr="00633685">
          <w:rPr>
            <w:szCs w:val="20"/>
          </w:rPr>
          <w:t xml:space="preserve">Flat start test:  A no-disturbance test shall be performed to demonstrate appropriate model initialization and the </w:t>
        </w:r>
        <w:r>
          <w:rPr>
            <w:szCs w:val="20"/>
          </w:rPr>
          <w:t xml:space="preserve">Large Load’s </w:t>
        </w:r>
        <w:r w:rsidRPr="00633685">
          <w:rPr>
            <w:szCs w:val="20"/>
          </w:rPr>
          <w:t xml:space="preserve">dynamic response under a </w:t>
        </w:r>
        <w:proofErr w:type="gramStart"/>
        <w:r w:rsidRPr="00633685">
          <w:rPr>
            <w:szCs w:val="20"/>
          </w:rPr>
          <w:t>no</w:t>
        </w:r>
        <w:proofErr w:type="gramEnd"/>
        <w:r w:rsidRPr="00633685">
          <w:rPr>
            <w:szCs w:val="20"/>
          </w:rPr>
          <w:t>-disturbance condition</w:t>
        </w:r>
        <w:r>
          <w:rPr>
            <w:szCs w:val="20"/>
          </w:rPr>
          <w:t>.</w:t>
        </w:r>
      </w:ins>
    </w:p>
    <w:p w14:paraId="54CCDB9A" w14:textId="77777777" w:rsidR="00887800" w:rsidRDefault="00887800" w:rsidP="00887800">
      <w:pPr>
        <w:spacing w:before="240" w:after="240"/>
        <w:ind w:left="2160" w:hanging="720"/>
        <w:rPr>
          <w:ins w:id="9" w:author="ERCOT" w:date="2026-02-18T19:47:00Z" w16du:dateUtc="2026-02-19T01:47:00Z"/>
          <w:szCs w:val="20"/>
        </w:rPr>
      </w:pPr>
      <w:ins w:id="10" w:author="ERCOT" w:date="2026-02-18T19:47:00Z" w16du:dateUtc="2026-02-19T01:47:00Z">
        <w:r>
          <w:rPr>
            <w:szCs w:val="20"/>
          </w:rPr>
          <w:t>(ii)</w:t>
        </w:r>
        <w:r>
          <w:rPr>
            <w:szCs w:val="20"/>
          </w:rPr>
          <w:tab/>
        </w:r>
        <w:r w:rsidRPr="00633685">
          <w:rPr>
            <w:szCs w:val="20"/>
          </w:rPr>
          <w:t>Large voltage disturbance test:  The high and low voltage ride-through profiles as described in Nodal Operating Guide Section 2.</w:t>
        </w:r>
        <w:r>
          <w:rPr>
            <w:szCs w:val="20"/>
          </w:rPr>
          <w:t>15</w:t>
        </w:r>
        <w:r w:rsidRPr="00633685">
          <w:rPr>
            <w:szCs w:val="20"/>
          </w:rPr>
          <w:t xml:space="preserve">, shall be </w:t>
        </w:r>
        <w:r w:rsidRPr="00633685">
          <w:rPr>
            <w:szCs w:val="20"/>
          </w:rPr>
          <w:lastRenderedPageBreak/>
          <w:t xml:space="preserve">applied to the POI </w:t>
        </w:r>
        <w:r>
          <w:rPr>
            <w:szCs w:val="20"/>
          </w:rPr>
          <w:t xml:space="preserve">or Service Delivery Point </w:t>
        </w:r>
        <w:r w:rsidRPr="00633685">
          <w:rPr>
            <w:szCs w:val="20"/>
          </w:rPr>
          <w:t>to demonstrate the dynamic response</w:t>
        </w:r>
        <w:r>
          <w:rPr>
            <w:szCs w:val="20"/>
          </w:rPr>
          <w:t xml:space="preserve"> of the Large Load.</w:t>
        </w:r>
      </w:ins>
    </w:p>
    <w:p w14:paraId="521173F1" w14:textId="77777777" w:rsidR="00887800" w:rsidRDefault="00887800" w:rsidP="00887800">
      <w:pPr>
        <w:spacing w:after="240"/>
        <w:ind w:left="2160" w:hanging="720"/>
        <w:rPr>
          <w:ins w:id="11" w:author="ERCOT" w:date="2026-02-18T19:47:00Z" w16du:dateUtc="2026-02-19T01:47:00Z"/>
          <w:szCs w:val="20"/>
          <w:lang w:eastAsia="x-none"/>
        </w:rPr>
      </w:pPr>
      <w:ins w:id="12" w:author="ERCOT" w:date="2026-02-18T19:47:00Z" w16du:dateUtc="2026-02-19T01:47:00Z">
        <w:r>
          <w:rPr>
            <w:szCs w:val="20"/>
            <w:lang w:eastAsia="x-none"/>
          </w:rPr>
          <w:t>(iii)</w:t>
        </w:r>
        <w:r>
          <w:rPr>
            <w:szCs w:val="20"/>
            <w:lang w:eastAsia="x-none"/>
          </w:rPr>
          <w:tab/>
          <w:t xml:space="preserve">Converter model validation test (for Large Electronic Load (LEL) only): This test </w:t>
        </w:r>
        <w:proofErr w:type="gramStart"/>
        <w:r>
          <w:rPr>
            <w:szCs w:val="20"/>
            <w:lang w:eastAsia="x-none"/>
          </w:rPr>
          <w:t>is to demonstrate</w:t>
        </w:r>
        <w:proofErr w:type="gramEnd"/>
        <w:r>
          <w:rPr>
            <w:szCs w:val="20"/>
            <w:lang w:eastAsia="x-none"/>
          </w:rPr>
          <w:t xml:space="preserve"> that the PSCAD model, as described in the Dynamics Working Group Procedure Manual, accurately represents the dynamic responses of all power electronic-based dynamic devices within an LEL facility. This validation does not apply to the entire LEL facility; rather it is intended only to benchmark the models representing different converter hardware components for accuracy. </w:t>
        </w:r>
        <w:r w:rsidRPr="003C236E">
          <w:rPr>
            <w:szCs w:val="20"/>
            <w:lang w:eastAsia="x-none"/>
          </w:rPr>
          <w:t xml:space="preserve"> </w:t>
        </w:r>
        <w:r w:rsidRPr="00BC52F4">
          <w:rPr>
            <w:szCs w:val="20"/>
            <w:lang w:eastAsia="x-none"/>
          </w:rPr>
          <w:t xml:space="preserve">The validation results shall be included </w:t>
        </w:r>
        <w:r>
          <w:rPr>
            <w:szCs w:val="20"/>
            <w:lang w:eastAsia="x-none"/>
          </w:rPr>
          <w:t xml:space="preserve">in </w:t>
        </w:r>
        <w:r w:rsidRPr="00BC52F4">
          <w:rPr>
            <w:szCs w:val="20"/>
            <w:lang w:eastAsia="x-none"/>
          </w:rPr>
          <w:t>a PSCAD model</w:t>
        </w:r>
        <w:r>
          <w:rPr>
            <w:szCs w:val="20"/>
            <w:lang w:eastAsia="x-none"/>
          </w:rPr>
          <w:t>. Results for the following converter model validation tests, as  further described in the Dynamics Working Group Procedure Manual, shall be provided to demonstrate model accuracy:</w:t>
        </w:r>
      </w:ins>
    </w:p>
    <w:p w14:paraId="0299CBF5" w14:textId="77777777" w:rsidR="00887800" w:rsidRDefault="00887800" w:rsidP="00887800">
      <w:pPr>
        <w:spacing w:after="240"/>
        <w:ind w:left="2880" w:hanging="720"/>
        <w:rPr>
          <w:ins w:id="13" w:author="ERCOT" w:date="2026-02-18T19:47:00Z" w16du:dateUtc="2026-02-19T01:47:00Z"/>
          <w:szCs w:val="20"/>
          <w:lang w:eastAsia="x-none"/>
        </w:rPr>
      </w:pPr>
      <w:ins w:id="14" w:author="ERCOT" w:date="2026-02-18T19:47:00Z" w16du:dateUtc="2026-02-19T01:47:00Z">
        <w:r>
          <w:rPr>
            <w:szCs w:val="20"/>
            <w:lang w:eastAsia="x-none"/>
          </w:rPr>
          <w:t>(A)</w:t>
        </w:r>
        <w:r>
          <w:rPr>
            <w:szCs w:val="20"/>
            <w:lang w:eastAsia="x-none"/>
          </w:rPr>
          <w:tab/>
          <w:t>Large voltage disturbance (voltage ride-through tests);</w:t>
        </w:r>
      </w:ins>
    </w:p>
    <w:p w14:paraId="61321C97" w14:textId="77777777" w:rsidR="00887800" w:rsidRDefault="00887800" w:rsidP="00887800">
      <w:pPr>
        <w:spacing w:after="240"/>
        <w:ind w:left="2880" w:hanging="720"/>
        <w:rPr>
          <w:ins w:id="15" w:author="ERCOT" w:date="2026-02-18T19:47:00Z" w16du:dateUtc="2026-02-19T01:47:00Z"/>
          <w:szCs w:val="20"/>
          <w:lang w:eastAsia="x-none"/>
        </w:rPr>
      </w:pPr>
      <w:ins w:id="16" w:author="ERCOT" w:date="2026-02-18T19:47:00Z" w16du:dateUtc="2026-02-19T01:47:00Z">
        <w:r>
          <w:rPr>
            <w:szCs w:val="20"/>
            <w:lang w:eastAsia="x-none"/>
          </w:rPr>
          <w:t>(B)</w:t>
        </w:r>
        <w:r>
          <w:rPr>
            <w:szCs w:val="20"/>
            <w:lang w:eastAsia="x-none"/>
          </w:rPr>
          <w:tab/>
          <w:t>Subsynchronous test.</w:t>
        </w:r>
      </w:ins>
    </w:p>
    <w:p w14:paraId="262D4294" w14:textId="65A0769E" w:rsidR="00D91AA7" w:rsidRPr="00513CCA" w:rsidRDefault="00D91AA7" w:rsidP="00D91AA7">
      <w:pPr>
        <w:spacing w:after="240"/>
        <w:ind w:left="720" w:hanging="720"/>
        <w:rPr>
          <w:rFonts w:ascii="Arial" w:hAnsi="Arial"/>
          <w:szCs w:val="20"/>
        </w:rPr>
      </w:pPr>
      <w:r w:rsidRPr="00513CCA">
        <w:rPr>
          <w:szCs w:val="20"/>
        </w:rPr>
        <w:t>(</w:t>
      </w:r>
      <w:ins w:id="17" w:author="ERCOT" w:date="2026-02-18T19:47:00Z" w16du:dateUtc="2026-02-19T01:47:00Z">
        <w:r w:rsidR="00887800">
          <w:rPr>
            <w:szCs w:val="20"/>
          </w:rPr>
          <w:t>7</w:t>
        </w:r>
      </w:ins>
      <w:del w:id="18" w:author="ERCOT" w:date="2026-02-18T19:47:00Z" w16du:dateUtc="2026-02-19T01:47:00Z">
        <w:r w:rsidDel="00887800">
          <w:rPr>
            <w:szCs w:val="20"/>
          </w:rPr>
          <w:delText>6</w:delText>
        </w:r>
      </w:del>
      <w:r w:rsidRPr="00513CCA">
        <w:rPr>
          <w:szCs w:val="20"/>
        </w:rPr>
        <w:t>)</w:t>
      </w:r>
      <w:r w:rsidRPr="00513CCA">
        <w:rPr>
          <w:szCs w:val="20"/>
        </w:rPr>
        <w:tab/>
        <w:t>Dynamics data for a planned Facility will be updated by the Facility owner upon completion of the design for the Facility.</w:t>
      </w:r>
    </w:p>
    <w:p w14:paraId="315FE8E1" w14:textId="480F501D" w:rsidR="00D91AA7" w:rsidRPr="00513CCA" w:rsidRDefault="00D91AA7" w:rsidP="00D91AA7">
      <w:pPr>
        <w:spacing w:after="240"/>
        <w:ind w:left="720" w:hanging="720"/>
        <w:rPr>
          <w:rFonts w:ascii="Arial" w:hAnsi="Arial"/>
          <w:szCs w:val="20"/>
        </w:rPr>
      </w:pPr>
      <w:r w:rsidRPr="00513CCA">
        <w:rPr>
          <w:szCs w:val="20"/>
        </w:rPr>
        <w:t>(</w:t>
      </w:r>
      <w:ins w:id="19" w:author="ERCOT" w:date="2026-02-18T19:47:00Z" w16du:dateUtc="2026-02-19T01:47:00Z">
        <w:r w:rsidR="00887800">
          <w:rPr>
            <w:szCs w:val="20"/>
          </w:rPr>
          <w:t>8</w:t>
        </w:r>
      </w:ins>
      <w:del w:id="20" w:author="ERCOT" w:date="2026-02-18T19:47:00Z" w16du:dateUtc="2026-02-19T01:47:00Z">
        <w:r w:rsidDel="00887800">
          <w:rPr>
            <w:szCs w:val="20"/>
          </w:rPr>
          <w:delText>7</w:delText>
        </w:r>
      </w:del>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4775D3A8" w14:textId="4C895819" w:rsidR="00D91AA7" w:rsidRPr="00513CCA" w:rsidRDefault="00D91AA7" w:rsidP="00D91AA7">
      <w:pPr>
        <w:spacing w:after="240"/>
        <w:ind w:left="720" w:hanging="720"/>
        <w:rPr>
          <w:rFonts w:ascii="Arial" w:hAnsi="Arial"/>
          <w:szCs w:val="20"/>
        </w:rPr>
      </w:pPr>
      <w:r w:rsidRPr="00513CCA">
        <w:rPr>
          <w:szCs w:val="20"/>
        </w:rPr>
        <w:t>(</w:t>
      </w:r>
      <w:ins w:id="21" w:author="ERCOT" w:date="2026-02-18T19:48:00Z" w16du:dateUtc="2026-02-19T01:48:00Z">
        <w:r w:rsidR="00887800">
          <w:rPr>
            <w:szCs w:val="20"/>
          </w:rPr>
          <w:t>9</w:t>
        </w:r>
      </w:ins>
      <w:del w:id="22" w:author="ERCOT" w:date="2026-02-18T19:48:00Z" w16du:dateUtc="2026-02-19T01:48:00Z">
        <w:r w:rsidDel="00887800">
          <w:rPr>
            <w:szCs w:val="20"/>
          </w:rPr>
          <w:delText>8</w:delText>
        </w:r>
      </w:del>
      <w:r w:rsidRPr="00513CCA">
        <w:rPr>
          <w:szCs w:val="20"/>
        </w:rPr>
        <w:t>)</w:t>
      </w:r>
      <w:r w:rsidRPr="00513CCA">
        <w:rPr>
          <w:szCs w:val="20"/>
        </w:rPr>
        <w:tab/>
        <w:t>Dynamics Data is considered Protected Information pursuant to Protocol Section 1.3, Confidentiality.</w:t>
      </w:r>
    </w:p>
    <w:p w14:paraId="0E45BEA8" w14:textId="180B5A08" w:rsidR="00D91AA7" w:rsidRDefault="00D91AA7" w:rsidP="00D91AA7">
      <w:pPr>
        <w:spacing w:after="240"/>
        <w:ind w:left="720" w:hanging="720"/>
        <w:rPr>
          <w:szCs w:val="20"/>
        </w:rPr>
      </w:pPr>
      <w:r w:rsidRPr="00513CCA">
        <w:rPr>
          <w:szCs w:val="20"/>
        </w:rPr>
        <w:t>(</w:t>
      </w:r>
      <w:ins w:id="23" w:author="ERCOT" w:date="2026-02-18T19:48:00Z" w16du:dateUtc="2026-02-19T01:48:00Z">
        <w:r w:rsidR="00887800">
          <w:rPr>
            <w:szCs w:val="20"/>
          </w:rPr>
          <w:t>10</w:t>
        </w:r>
      </w:ins>
      <w:del w:id="24" w:author="ERCOT" w:date="2026-02-18T19:48:00Z" w16du:dateUtc="2026-02-19T01:48:00Z">
        <w:r w:rsidDel="00887800">
          <w:rPr>
            <w:szCs w:val="20"/>
          </w:rPr>
          <w:delText>9</w:delText>
        </w:r>
      </w:del>
      <w:r w:rsidRPr="00513CCA">
        <w:rPr>
          <w:szCs w:val="20"/>
        </w:rPr>
        <w:t>)</w:t>
      </w:r>
      <w:r w:rsidRPr="00513CCA">
        <w:rPr>
          <w:szCs w:val="20"/>
        </w:rPr>
        <w:tab/>
        <w:t xml:space="preserve">Dynamics data shall be provided with the legal authority to provide </w:t>
      </w:r>
      <w:proofErr w:type="gramStart"/>
      <w:r w:rsidRPr="00513CCA">
        <w:rPr>
          <w:szCs w:val="20"/>
        </w:rPr>
        <w:t>the information</w:t>
      </w:r>
      <w:proofErr w:type="gramEnd"/>
      <w:r w:rsidRPr="00513CCA">
        <w:rPr>
          <w:szCs w:val="20"/>
        </w:rPr>
        <w:t xml:space="preserve"> to all TSPs.  If any of the information is considered Protected Information, the Facility owner shall indicate as such.</w:t>
      </w:r>
    </w:p>
    <w:p w14:paraId="2A720BCF" w14:textId="77777777" w:rsidR="007309BC" w:rsidRPr="002C111D" w:rsidRDefault="007309BC" w:rsidP="007309BC">
      <w:pPr>
        <w:keepNext/>
        <w:tabs>
          <w:tab w:val="left" w:pos="1080"/>
        </w:tabs>
        <w:spacing w:before="240" w:after="240"/>
        <w:ind w:left="1080" w:hanging="1080"/>
        <w:outlineLvl w:val="2"/>
        <w:rPr>
          <w:b/>
          <w:bCs/>
          <w:i/>
          <w:iCs/>
        </w:rPr>
      </w:pPr>
      <w:bookmarkStart w:id="25" w:name="_Toc216098210"/>
      <w:r w:rsidRPr="002C111D">
        <w:rPr>
          <w:b/>
          <w:bCs/>
          <w:i/>
          <w:iCs/>
        </w:rPr>
        <w:t>9.2.</w:t>
      </w:r>
      <w:r w:rsidRPr="002C111D" w:rsidDel="00704ADC">
        <w:rPr>
          <w:b/>
          <w:bCs/>
          <w:i/>
          <w:iCs/>
        </w:rPr>
        <w:t>1</w:t>
      </w:r>
      <w:r w:rsidRPr="002C111D">
        <w:tab/>
      </w:r>
      <w:r w:rsidRPr="002C111D">
        <w:rPr>
          <w:b/>
          <w:bCs/>
          <w:i/>
          <w:iCs/>
        </w:rPr>
        <w:t>Applicability of the Large Load Interconnection Study Process</w:t>
      </w:r>
      <w:bookmarkEnd w:id="25"/>
    </w:p>
    <w:p w14:paraId="743BD4BF" w14:textId="77777777" w:rsidR="007309BC" w:rsidRPr="002C111D" w:rsidRDefault="007309BC" w:rsidP="007309BC">
      <w:pPr>
        <w:spacing w:after="240"/>
        <w:ind w:left="720" w:hanging="720"/>
        <w:rPr>
          <w:iCs/>
          <w:szCs w:val="20"/>
        </w:rPr>
      </w:pPr>
      <w:r w:rsidRPr="002C111D">
        <w:rPr>
          <w:iCs/>
          <w:szCs w:val="20"/>
        </w:rPr>
        <w:t>(1)</w:t>
      </w:r>
      <w:r w:rsidRPr="002C111D">
        <w:rPr>
          <w:iCs/>
          <w:szCs w:val="20"/>
        </w:rPr>
        <w:tab/>
        <w:t>Any request to interconnect or modify a Load Facility that meets one or more of the following criteria shall be subject to the Large Load Interconnection Study (LLIS) process:</w:t>
      </w:r>
    </w:p>
    <w:p w14:paraId="365D8758" w14:textId="77777777" w:rsidR="007309BC" w:rsidRPr="002C111D" w:rsidRDefault="007309BC" w:rsidP="007309BC">
      <w:pPr>
        <w:spacing w:after="240"/>
        <w:ind w:left="1440" w:hanging="720"/>
      </w:pPr>
      <w:r w:rsidRPr="002C111D">
        <w:t>(a)</w:t>
      </w:r>
      <w:r w:rsidRPr="002C111D">
        <w:tab/>
        <w:t>A new Large Load;</w:t>
      </w:r>
    </w:p>
    <w:p w14:paraId="3D1DFA6F" w14:textId="29C2E224" w:rsidR="007309BC" w:rsidRPr="002C111D" w:rsidRDefault="007309BC" w:rsidP="007309BC">
      <w:pPr>
        <w:spacing w:after="240"/>
        <w:ind w:left="1440" w:hanging="720"/>
      </w:pPr>
      <w:r w:rsidRPr="002C111D">
        <w:t>(b)</w:t>
      </w:r>
      <w:r w:rsidRPr="002C111D">
        <w:tab/>
        <w:t>A modification of any existing Load Facility that increases the aggregate peak Demand of the Facility by 75 MW or more;</w:t>
      </w:r>
      <w:del w:id="26" w:author="ERCOT" w:date="2026-02-18T19:49:00Z" w16du:dateUtc="2026-02-19T01:49:00Z">
        <w:r w:rsidRPr="002C111D" w:rsidDel="00887800">
          <w:delText xml:space="preserve"> or</w:delText>
        </w:r>
      </w:del>
    </w:p>
    <w:p w14:paraId="448F63FE" w14:textId="21C22593" w:rsidR="004378D5" w:rsidRDefault="007309BC" w:rsidP="004378D5">
      <w:pPr>
        <w:spacing w:after="240"/>
        <w:ind w:left="1440" w:hanging="720"/>
      </w:pPr>
      <w:r w:rsidRPr="002C111D">
        <w:t>(c)</w:t>
      </w:r>
      <w:r w:rsidRPr="002C111D">
        <w:tab/>
        <w:t>A modification of an existing Large Load that changes or adds a Point of Interconnection (POI) or Service Delivery Point to a different electrical bus on a different electrical circuit</w:t>
      </w:r>
      <w:ins w:id="27" w:author="ERCOT" w:date="2026-02-18T19:49:00Z" w16du:dateUtc="2026-02-19T01:49:00Z">
        <w:r w:rsidR="00887800">
          <w:t>;</w:t>
        </w:r>
      </w:ins>
      <w:del w:id="28" w:author="ERCOT" w:date="2026-02-18T19:49:00Z" w16du:dateUtc="2026-02-19T01:49:00Z">
        <w:r w:rsidRPr="002C111D" w:rsidDel="00887800">
          <w:delText>.</w:delText>
        </w:r>
      </w:del>
      <w:ins w:id="29" w:author="ERCOT" w:date="2026-02-18T19:49:00Z" w16du:dateUtc="2026-02-19T01:49:00Z">
        <w:r w:rsidR="00887800">
          <w:t xml:space="preserve"> or</w:t>
        </w:r>
      </w:ins>
    </w:p>
    <w:p w14:paraId="23B08441" w14:textId="66D59BF6" w:rsidR="00887800" w:rsidRDefault="00887800" w:rsidP="00887800">
      <w:pPr>
        <w:spacing w:after="240"/>
        <w:ind w:left="1440" w:hanging="720"/>
        <w:rPr>
          <w:ins w:id="30" w:author="ERCOT" w:date="2026-02-18T19:48:00Z" w16du:dateUtc="2026-02-19T01:48:00Z"/>
        </w:rPr>
      </w:pPr>
      <w:ins w:id="31" w:author="ERCOT" w:date="2026-02-18T19:48:00Z" w16du:dateUtc="2026-02-19T01:48:00Z">
        <w:r>
          <w:lastRenderedPageBreak/>
          <w:t>(d)</w:t>
        </w:r>
        <w:r>
          <w:tab/>
        </w:r>
        <w:r w:rsidRPr="004378D5">
          <w:t xml:space="preserve">A modification of an existing </w:t>
        </w:r>
        <w:r>
          <w:t>Large Electronic</w:t>
        </w:r>
        <w:r w:rsidRPr="004378D5">
          <w:t xml:space="preserve"> </w:t>
        </w:r>
        <w:r>
          <w:t xml:space="preserve">Load </w:t>
        </w:r>
      </w:ins>
      <w:ins w:id="32" w:author="ERCOT" w:date="2026-02-18T19:53:00Z" w16du:dateUtc="2026-02-19T01:53:00Z">
        <w:r w:rsidR="009C5A78">
          <w:t xml:space="preserve">(LEL) </w:t>
        </w:r>
      </w:ins>
      <w:ins w:id="33" w:author="ERCOT" w:date="2026-02-18T19:48:00Z" w16du:dateUtc="2026-02-19T01:48:00Z">
        <w:r w:rsidRPr="004378D5">
          <w:t xml:space="preserve">that materially changes </w:t>
        </w:r>
        <w:r>
          <w:t xml:space="preserve">dynamic </w:t>
        </w:r>
        <w:r w:rsidRPr="004378D5">
          <w:t xml:space="preserve">characteristics or operating behavior in a manner that may affect </w:t>
        </w:r>
        <w:r>
          <w:t xml:space="preserve">its </w:t>
        </w:r>
        <w:r w:rsidRPr="004378D5">
          <w:t>ride-through capability.</w:t>
        </w:r>
        <w:r>
          <w:t xml:space="preserve"> Material changes include, but are not limited to, changes in the technology (e.g., conversion of a cryptocurrency mining load to a data center) or controls (e.g., protection schemes or relay settings) that affect voltage or frequency ride-through capability at the POI or </w:t>
        </w:r>
        <w:r w:rsidRPr="002C111D">
          <w:t>Service Delivery Point</w:t>
        </w:r>
        <w:r>
          <w:t>.</w:t>
        </w:r>
      </w:ins>
    </w:p>
    <w:p w14:paraId="359AAAF3" w14:textId="77777777" w:rsidR="00ED6C2F" w:rsidRPr="00953D65" w:rsidRDefault="00ED6C2F" w:rsidP="00ED6C2F">
      <w:pPr>
        <w:keepNext/>
        <w:tabs>
          <w:tab w:val="left" w:pos="1080"/>
        </w:tabs>
        <w:spacing w:after="240"/>
        <w:outlineLvl w:val="2"/>
        <w:rPr>
          <w:b/>
          <w:bCs/>
          <w:iCs/>
          <w:szCs w:val="20"/>
        </w:rPr>
      </w:pPr>
      <w:bookmarkStart w:id="34" w:name="_Toc198630438"/>
      <w:bookmarkStart w:id="35" w:name="_Toc198653036"/>
      <w:r w:rsidRPr="00953D65">
        <w:rPr>
          <w:b/>
          <w:bCs/>
          <w:iCs/>
          <w:szCs w:val="20"/>
        </w:rPr>
        <w:t>9.3.4.3</w:t>
      </w:r>
      <w:r w:rsidRPr="00953D65">
        <w:rPr>
          <w:b/>
          <w:bCs/>
          <w:iCs/>
          <w:szCs w:val="20"/>
        </w:rPr>
        <w:tab/>
      </w:r>
      <w:bookmarkStart w:id="36" w:name="_Hlk165405157"/>
      <w:r w:rsidRPr="00953D65">
        <w:rPr>
          <w:b/>
          <w:bCs/>
          <w:iCs/>
          <w:szCs w:val="20"/>
        </w:rPr>
        <w:t>Dynamic and Transient Stability Analysis</w:t>
      </w:r>
      <w:bookmarkEnd w:id="34"/>
      <w:bookmarkEnd w:id="35"/>
      <w:bookmarkEnd w:id="36"/>
    </w:p>
    <w:p w14:paraId="641C2C99" w14:textId="77777777" w:rsidR="00887800" w:rsidRDefault="00ED6C2F" w:rsidP="00ED6C2F">
      <w:pPr>
        <w:spacing w:after="240"/>
        <w:ind w:left="720" w:hanging="720"/>
        <w:rPr>
          <w:iCs/>
          <w:szCs w:val="20"/>
        </w:rPr>
      </w:pPr>
      <w:r w:rsidRPr="002C111D">
        <w:rPr>
          <w:iCs/>
          <w:szCs w:val="20"/>
        </w:rPr>
        <w:t>(1)</w:t>
      </w:r>
      <w:r w:rsidRPr="002C111D">
        <w:rPr>
          <w:iCs/>
          <w:szCs w:val="20"/>
        </w:rPr>
        <w:tab/>
        <w:t>The lead TSP shall not initiate the stability study prior to receiving from the ILLE dynamic load modeling information sufficient to properly model the load in the stability studies</w:t>
      </w:r>
      <w:ins w:id="37" w:author="ERCOT" w:date="2026-02-18T19:49:00Z" w16du:dateUtc="2026-02-19T01:49:00Z">
        <w:r w:rsidR="00887800">
          <w:rPr>
            <w:iCs/>
            <w:szCs w:val="20"/>
          </w:rPr>
          <w:t xml:space="preserve">, in accordance with </w:t>
        </w:r>
        <w:r w:rsidR="00887800" w:rsidRPr="00327578">
          <w:rPr>
            <w:iCs/>
            <w:szCs w:val="20"/>
          </w:rPr>
          <w:t>paragraph (6) of Section 6.2, Dynamics Model Development</w:t>
        </w:r>
      </w:ins>
      <w:r w:rsidRPr="002C111D">
        <w:rPr>
          <w:iCs/>
          <w:szCs w:val="20"/>
        </w:rPr>
        <w:t>.  The TSP shall check the dynamic load information according to the procedure specified in Section 3.4.4</w:t>
      </w:r>
      <w:r>
        <w:rPr>
          <w:iCs/>
          <w:szCs w:val="20"/>
        </w:rPr>
        <w:t>, Load Model Data,</w:t>
      </w:r>
      <w:r w:rsidRPr="002C111D">
        <w:rPr>
          <w:iCs/>
          <w:szCs w:val="20"/>
        </w:rPr>
        <w:t xml:space="preserve"> of the </w:t>
      </w:r>
      <w:r>
        <w:rPr>
          <w:iCs/>
          <w:szCs w:val="20"/>
        </w:rPr>
        <w:t>Dynamics Working Group</w:t>
      </w:r>
      <w:r w:rsidRPr="002C111D">
        <w:rPr>
          <w:iCs/>
          <w:szCs w:val="20"/>
        </w:rPr>
        <w:t xml:space="preserve"> Procedure Manual.</w:t>
      </w:r>
    </w:p>
    <w:p w14:paraId="671A88EA" w14:textId="77777777" w:rsidR="00ED6C2F" w:rsidRPr="002C111D" w:rsidRDefault="00ED6C2F" w:rsidP="00ED6C2F">
      <w:pPr>
        <w:spacing w:after="240"/>
        <w:ind w:left="720" w:hanging="720"/>
        <w:rPr>
          <w:iCs/>
          <w:szCs w:val="20"/>
        </w:rPr>
      </w:pPr>
      <w:r w:rsidRPr="002C111D">
        <w:rPr>
          <w:iCs/>
          <w:szCs w:val="20"/>
        </w:rPr>
        <w:t>(2)</w:t>
      </w:r>
      <w:r w:rsidRPr="002C111D">
        <w:rPr>
          <w:iCs/>
          <w:szCs w:val="20"/>
        </w:rPr>
        <w:tab/>
        <w:t>The stability study base case shall be created from the most recently approved</w:t>
      </w:r>
      <w:r>
        <w:rPr>
          <w:iCs/>
          <w:szCs w:val="20"/>
        </w:rPr>
        <w:t xml:space="preserve"> </w:t>
      </w:r>
      <w:r w:rsidRPr="002C111D">
        <w:rPr>
          <w:iCs/>
          <w:szCs w:val="20"/>
        </w:rPr>
        <w:t xml:space="preserve">Dynamics Working Group (DWG) base case appropriate for the desired Initial Energization date of the Load.  The initial transmission configuration of the study area shall be consistent with the configuration used in the corresponding steady-state </w:t>
      </w:r>
      <w:r w:rsidRPr="002C111D" w:rsidDel="00BD72B2">
        <w:rPr>
          <w:iCs/>
          <w:szCs w:val="20"/>
        </w:rPr>
        <w:t>stud</w:t>
      </w:r>
      <w:r w:rsidRPr="002C111D">
        <w:rPr>
          <w:iCs/>
          <w:szCs w:val="20"/>
        </w:rPr>
        <w:t>y to the extent practicable.</w:t>
      </w:r>
    </w:p>
    <w:p w14:paraId="0003692E" w14:textId="77777777" w:rsidR="00ED6C2F" w:rsidRPr="002C111D" w:rsidRDefault="00ED6C2F" w:rsidP="00ED6C2F">
      <w:pPr>
        <w:spacing w:after="240"/>
        <w:ind w:left="720" w:hanging="720"/>
      </w:pPr>
      <w:r w:rsidRPr="002C111D">
        <w:t>(3)</w:t>
      </w:r>
      <w:r w:rsidRPr="002C111D">
        <w:tab/>
        <w:t xml:space="preserve">All stability studies shall be performed in accordance with NERC Reliability Standards, Protocols, this Planning Guide, and the Operating Guides. </w:t>
      </w:r>
      <w:r>
        <w:t xml:space="preserve"> </w:t>
      </w:r>
      <w:r w:rsidRPr="002C111D">
        <w:t xml:space="preserve">Transient stability studies will analyze the performance of the ERCOT System in terms of angular stability, voltage stability, and excessive frequency excursions. </w:t>
      </w:r>
      <w:r>
        <w:t xml:space="preserve"> </w:t>
      </w:r>
      <w:r w:rsidRPr="002C111D">
        <w:t xml:space="preserve">Additional studies may include small signal stability or critical clearing time analyses.  Such studies should incorporate reasonable and conservative assumptions regarding impacted facility operating conditions. </w:t>
      </w:r>
      <w:r>
        <w:t xml:space="preserve"> </w:t>
      </w:r>
      <w:r w:rsidRPr="002C111D">
        <w:t>ERCOT in collaboration with the TSP(s) shall determine the stability analysis to be performed.</w:t>
      </w:r>
    </w:p>
    <w:p w14:paraId="1DE6B9F8" w14:textId="77777777" w:rsidR="00ED6C2F" w:rsidRPr="002C111D" w:rsidRDefault="00ED6C2F" w:rsidP="00ED6C2F">
      <w:pPr>
        <w:spacing w:after="240"/>
        <w:ind w:left="720" w:hanging="720"/>
      </w:pPr>
      <w:r w:rsidRPr="002C111D">
        <w:t>(4)</w:t>
      </w:r>
      <w:r w:rsidRPr="002C111D">
        <w:tab/>
        <w:t>The stability study portion of the LLIS shall document any identified instability.</w:t>
      </w:r>
    </w:p>
    <w:p w14:paraId="5081E48D" w14:textId="377911AC" w:rsidR="00ED6C2F" w:rsidRDefault="00ED6C2F" w:rsidP="00ED6C2F">
      <w:pPr>
        <w:ind w:left="720" w:hanging="720"/>
        <w:rPr>
          <w:iCs/>
          <w:szCs w:val="20"/>
        </w:rPr>
      </w:pPr>
      <w:r w:rsidRPr="002C111D">
        <w:rPr>
          <w:iCs/>
          <w:szCs w:val="20"/>
        </w:rPr>
        <w:t>(5)</w:t>
      </w:r>
      <w:r w:rsidRPr="002C111D">
        <w:rPr>
          <w:iCs/>
          <w:szCs w:val="20"/>
        </w:rPr>
        <w:tab/>
        <w:t xml:space="preserve">If the lead TSP identifies instability (other than instability identified for extreme events) in the stability portion of the LLIS, the TSP shall investigate alternative solutions, including transmission improvements, to mitigate the instability.  The lead TSP shall identify any modifications to the levels of Demand and the timeline specified in the ILLE’s initial LCP that are needed to account for all transmission upgrades required to support the full requested amount of Load. </w:t>
      </w:r>
      <w:r>
        <w:rPr>
          <w:iCs/>
          <w:szCs w:val="20"/>
        </w:rPr>
        <w:t xml:space="preserve"> </w:t>
      </w:r>
      <w:r w:rsidRPr="002C111D">
        <w:rPr>
          <w:iCs/>
          <w:szCs w:val="20"/>
        </w:rPr>
        <w:t>The TSP shall implement any mitigation measure that may be needed to address a stability risk before the Initial Energization of the Large Load in accordance with Protocol Section 3.11.4, Regional Planning Group Project Review Process.</w:t>
      </w:r>
    </w:p>
    <w:p w14:paraId="7C99363B" w14:textId="77777777" w:rsidR="00B8038A" w:rsidRDefault="00B8038A" w:rsidP="00ED6C2F">
      <w:pPr>
        <w:ind w:left="720" w:hanging="720"/>
        <w:rPr>
          <w:iCs/>
          <w:szCs w:val="20"/>
        </w:rPr>
      </w:pPr>
    </w:p>
    <w:p w14:paraId="45B66D9D" w14:textId="77777777" w:rsidR="00B8038A" w:rsidRPr="00164318" w:rsidRDefault="00B8038A" w:rsidP="00B8038A">
      <w:pPr>
        <w:pStyle w:val="H2"/>
        <w:tabs>
          <w:tab w:val="right" w:pos="9360"/>
        </w:tabs>
        <w:spacing w:before="0"/>
      </w:pPr>
      <w:bookmarkStart w:id="38" w:name="_Toc198630440"/>
      <w:bookmarkStart w:id="39" w:name="_Toc198653039"/>
      <w:r w:rsidRPr="00164318">
        <w:t>9.6</w:t>
      </w:r>
      <w:r w:rsidRPr="00164318">
        <w:tab/>
        <w:t>Initial Energization and Continuing Operations for Large Loads</w:t>
      </w:r>
      <w:bookmarkEnd w:id="38"/>
      <w:bookmarkEnd w:id="39"/>
    </w:p>
    <w:p w14:paraId="0297F023" w14:textId="77777777" w:rsidR="00B8038A" w:rsidRPr="002C111D" w:rsidRDefault="00B8038A" w:rsidP="00B8038A">
      <w:pPr>
        <w:spacing w:after="240"/>
        <w:ind w:left="720" w:hanging="720"/>
        <w:rPr>
          <w:iCs/>
          <w:szCs w:val="20"/>
        </w:rPr>
      </w:pPr>
      <w:r w:rsidRPr="002C111D">
        <w:rPr>
          <w:iCs/>
          <w:szCs w:val="20"/>
        </w:rPr>
        <w:t>(1)</w:t>
      </w:r>
      <w:r w:rsidRPr="002C111D">
        <w:rPr>
          <w:iCs/>
          <w:szCs w:val="20"/>
        </w:rPr>
        <w:tab/>
        <w:t xml:space="preserve">Each Large Load shall meet the conditions established by ERCOT before proceeding to Initial </w:t>
      </w:r>
      <w:r w:rsidRPr="002C111D">
        <w:rPr>
          <w:iCs/>
        </w:rPr>
        <w:t>Energization</w:t>
      </w:r>
      <w:r w:rsidRPr="002C111D">
        <w:rPr>
          <w:iCs/>
          <w:szCs w:val="20"/>
        </w:rPr>
        <w:t>.  These conditions may include, but are not limited to:</w:t>
      </w:r>
    </w:p>
    <w:p w14:paraId="19E428DD" w14:textId="77777777" w:rsidR="00B8038A" w:rsidRPr="002C111D" w:rsidRDefault="00B8038A" w:rsidP="00B8038A">
      <w:pPr>
        <w:spacing w:after="240"/>
        <w:ind w:left="1440" w:hanging="720"/>
        <w:rPr>
          <w:iCs/>
          <w:szCs w:val="20"/>
        </w:rPr>
      </w:pPr>
      <w:r w:rsidRPr="002C111D">
        <w:rPr>
          <w:iCs/>
          <w:szCs w:val="20"/>
        </w:rPr>
        <w:t>(a)</w:t>
      </w:r>
      <w:r w:rsidRPr="002C111D">
        <w:rPr>
          <w:iCs/>
          <w:szCs w:val="20"/>
        </w:rPr>
        <w:tab/>
      </w:r>
      <w:r w:rsidRPr="002C111D">
        <w:rPr>
          <w:iCs/>
        </w:rPr>
        <w:t>Inclusion of the Load in the Network Operations Model in accordance with Section 6.6, Modeling of Large Loads;</w:t>
      </w:r>
    </w:p>
    <w:p w14:paraId="610057F7" w14:textId="77777777" w:rsidR="00B8038A" w:rsidRPr="002C111D" w:rsidRDefault="00B8038A" w:rsidP="00B8038A">
      <w:pPr>
        <w:spacing w:after="240"/>
        <w:ind w:left="1440" w:hanging="720"/>
        <w:rPr>
          <w:iCs/>
          <w:szCs w:val="20"/>
        </w:rPr>
      </w:pPr>
      <w:r w:rsidRPr="002C111D">
        <w:rPr>
          <w:iCs/>
          <w:szCs w:val="20"/>
        </w:rPr>
        <w:lastRenderedPageBreak/>
        <w:t>(b)</w:t>
      </w:r>
      <w:r w:rsidRPr="002C111D">
        <w:rPr>
          <w:iCs/>
          <w:szCs w:val="20"/>
        </w:rPr>
        <w:tab/>
      </w:r>
      <w:r w:rsidRPr="002C111D">
        <w:rPr>
          <w:iCs/>
        </w:rPr>
        <w:t>Verification that all required telemetry is operational and accurate;</w:t>
      </w:r>
    </w:p>
    <w:p w14:paraId="653B799E" w14:textId="77777777" w:rsidR="00B8038A" w:rsidRPr="002C111D" w:rsidRDefault="00B8038A" w:rsidP="00B8038A">
      <w:pPr>
        <w:spacing w:after="240"/>
        <w:ind w:left="1440" w:hanging="720"/>
        <w:rPr>
          <w:iCs/>
          <w:szCs w:val="20"/>
        </w:rPr>
      </w:pPr>
      <w:r w:rsidRPr="002C111D">
        <w:rPr>
          <w:iCs/>
          <w:szCs w:val="20"/>
        </w:rPr>
        <w:t>(c)</w:t>
      </w:r>
      <w:r w:rsidRPr="002C111D">
        <w:rPr>
          <w:iCs/>
          <w:szCs w:val="20"/>
        </w:rPr>
        <w:tab/>
        <w:t>Completion of the requirements of Section 5.3.5, ERCOT Quarterly Stability Assessment;</w:t>
      </w:r>
    </w:p>
    <w:p w14:paraId="35B588E7" w14:textId="0CA513AB" w:rsidR="00B8038A" w:rsidRPr="002C111D" w:rsidRDefault="00B8038A" w:rsidP="00B8038A">
      <w:pPr>
        <w:spacing w:after="240"/>
        <w:ind w:left="1440" w:hanging="720"/>
        <w:rPr>
          <w:iCs/>
          <w:szCs w:val="20"/>
        </w:rPr>
      </w:pPr>
      <w:r w:rsidRPr="002C111D">
        <w:rPr>
          <w:iCs/>
          <w:szCs w:val="20"/>
        </w:rPr>
        <w:t>(d)</w:t>
      </w:r>
      <w:r w:rsidRPr="002C111D">
        <w:rPr>
          <w:iCs/>
          <w:szCs w:val="20"/>
        </w:rPr>
        <w:tab/>
        <w:t>Completion and approval of any required Subsynchronous Oscillation (SSO) studies, SSO Mitigation Plan, SSO Countermeasures, and SSO monitoring, if required;</w:t>
      </w:r>
      <w:del w:id="40" w:author="ERCOT" w:date="2026-02-18T19:50:00Z" w16du:dateUtc="2026-02-19T01:50:00Z">
        <w:r w:rsidRPr="002C111D" w:rsidDel="00887800">
          <w:rPr>
            <w:iCs/>
            <w:szCs w:val="20"/>
          </w:rPr>
          <w:delText xml:space="preserve"> and</w:delText>
        </w:r>
      </w:del>
    </w:p>
    <w:p w14:paraId="027B804B" w14:textId="3CC1D0B4" w:rsidR="00887800" w:rsidRDefault="00B8038A" w:rsidP="00887800">
      <w:pPr>
        <w:spacing w:after="240"/>
        <w:ind w:left="1440" w:hanging="720"/>
        <w:rPr>
          <w:ins w:id="41" w:author="ERCOT" w:date="2026-02-18T19:50:00Z" w16du:dateUtc="2026-02-19T01:50:00Z"/>
          <w:iCs/>
          <w:szCs w:val="20"/>
        </w:rPr>
      </w:pPr>
      <w:r w:rsidRPr="002C111D">
        <w:rPr>
          <w:iCs/>
          <w:szCs w:val="20"/>
        </w:rPr>
        <w:t>(e)</w:t>
      </w:r>
      <w:r w:rsidRPr="002C111D">
        <w:rPr>
          <w:iCs/>
          <w:szCs w:val="20"/>
        </w:rPr>
        <w:tab/>
        <w:t xml:space="preserve">Submission of a current Load Commissioning Plan </w:t>
      </w:r>
      <w:r>
        <w:rPr>
          <w:iCs/>
          <w:szCs w:val="20"/>
        </w:rPr>
        <w:t xml:space="preserve">(LCP) </w:t>
      </w:r>
      <w:r w:rsidRPr="002C111D">
        <w:rPr>
          <w:iCs/>
          <w:szCs w:val="20"/>
        </w:rPr>
        <w:t>meeting the requirements of Section 9.2.4, Load Commissioning Plan</w:t>
      </w:r>
      <w:del w:id="42" w:author="ERCOT" w:date="2026-02-18T19:50:00Z" w16du:dateUtc="2026-02-19T01:50:00Z">
        <w:r w:rsidRPr="002C111D" w:rsidDel="00887800">
          <w:rPr>
            <w:iCs/>
            <w:szCs w:val="20"/>
          </w:rPr>
          <w:delText>.</w:delText>
        </w:r>
      </w:del>
      <w:ins w:id="43" w:author="ERCOT" w:date="2026-02-18T19:50:00Z" w16du:dateUtc="2026-02-19T01:50:00Z">
        <w:r w:rsidR="00887800">
          <w:rPr>
            <w:iCs/>
            <w:szCs w:val="20"/>
          </w:rPr>
          <w:t>; and</w:t>
        </w:r>
      </w:ins>
    </w:p>
    <w:p w14:paraId="1051CBFB" w14:textId="088618F5" w:rsidR="00887800" w:rsidRDefault="00887800" w:rsidP="00887800">
      <w:pPr>
        <w:spacing w:after="240"/>
        <w:ind w:left="1440" w:hanging="720"/>
        <w:rPr>
          <w:iCs/>
          <w:szCs w:val="20"/>
        </w:rPr>
      </w:pPr>
      <w:ins w:id="44" w:author="ERCOT" w:date="2026-02-18T19:50:00Z" w16du:dateUtc="2026-02-19T01:50:00Z">
        <w:r w:rsidRPr="002C111D">
          <w:rPr>
            <w:iCs/>
            <w:szCs w:val="20"/>
          </w:rPr>
          <w:t>(</w:t>
        </w:r>
        <w:r>
          <w:rPr>
            <w:iCs/>
            <w:szCs w:val="20"/>
          </w:rPr>
          <w:t>f</w:t>
        </w:r>
        <w:r w:rsidRPr="002C111D">
          <w:rPr>
            <w:iCs/>
            <w:szCs w:val="20"/>
          </w:rPr>
          <w:t>)</w:t>
        </w:r>
        <w:r w:rsidRPr="002C111D">
          <w:rPr>
            <w:iCs/>
            <w:szCs w:val="20"/>
          </w:rPr>
          <w:tab/>
        </w:r>
        <w:r>
          <w:rPr>
            <w:iCs/>
            <w:szCs w:val="20"/>
          </w:rPr>
          <w:t>Submission of the following to the TSP interconnecting a Large Electronic Load</w:t>
        </w:r>
      </w:ins>
      <w:ins w:id="45" w:author="ERCOT" w:date="2026-02-18T19:52:00Z" w16du:dateUtc="2026-02-19T01:52:00Z">
        <w:r w:rsidR="009C5A78">
          <w:rPr>
            <w:iCs/>
            <w:szCs w:val="20"/>
          </w:rPr>
          <w:t xml:space="preserve"> (LEL)</w:t>
        </w:r>
      </w:ins>
      <w:ins w:id="46" w:author="ERCOT" w:date="2026-02-18T19:50:00Z" w16du:dateUtc="2026-02-19T01:50:00Z">
        <w:r>
          <w:rPr>
            <w:iCs/>
            <w:szCs w:val="20"/>
          </w:rPr>
          <w:t xml:space="preserve">: </w:t>
        </w:r>
        <w:r w:rsidRPr="00787BCF">
          <w:rPr>
            <w:iCs/>
            <w:szCs w:val="20"/>
          </w:rPr>
          <w:t xml:space="preserve">the </w:t>
        </w:r>
        <w:r>
          <w:rPr>
            <w:iCs/>
            <w:szCs w:val="20"/>
          </w:rPr>
          <w:t>applicable</w:t>
        </w:r>
        <w:r w:rsidRPr="00787BCF">
          <w:rPr>
            <w:iCs/>
            <w:szCs w:val="20"/>
          </w:rPr>
          <w:t xml:space="preserve"> dynamic models for the “as-built” data and the data submitted for the ERCOT </w:t>
        </w:r>
      </w:ins>
      <w:ins w:id="47" w:author="ERCOT" w:date="2026-02-18T19:51:00Z" w16du:dateUtc="2026-02-19T01:51:00Z">
        <w:r>
          <w:rPr>
            <w:iCs/>
            <w:szCs w:val="20"/>
          </w:rPr>
          <w:t>q</w:t>
        </w:r>
      </w:ins>
      <w:ins w:id="48" w:author="ERCOT" w:date="2026-02-18T19:50:00Z" w16du:dateUtc="2026-02-19T01:50:00Z">
        <w:r w:rsidRPr="00787BCF">
          <w:rPr>
            <w:iCs/>
            <w:szCs w:val="20"/>
          </w:rPr>
          <w:t xml:space="preserve">uarterly </w:t>
        </w:r>
      </w:ins>
      <w:ins w:id="49" w:author="ERCOT" w:date="2026-02-18T19:51:00Z" w16du:dateUtc="2026-02-19T01:51:00Z">
        <w:r>
          <w:rPr>
            <w:iCs/>
            <w:szCs w:val="20"/>
          </w:rPr>
          <w:t>s</w:t>
        </w:r>
      </w:ins>
      <w:ins w:id="50" w:author="ERCOT" w:date="2026-02-18T19:50:00Z" w16du:dateUtc="2026-02-19T01:50:00Z">
        <w:r w:rsidRPr="00787BCF">
          <w:rPr>
            <w:iCs/>
            <w:szCs w:val="20"/>
          </w:rPr>
          <w:t xml:space="preserve">tability </w:t>
        </w:r>
      </w:ins>
      <w:ins w:id="51" w:author="ERCOT" w:date="2026-02-18T19:51:00Z" w16du:dateUtc="2026-02-19T01:51:00Z">
        <w:r>
          <w:rPr>
            <w:iCs/>
            <w:szCs w:val="20"/>
          </w:rPr>
          <w:t>a</w:t>
        </w:r>
      </w:ins>
      <w:ins w:id="52" w:author="ERCOT" w:date="2026-02-18T19:50:00Z" w16du:dateUtc="2026-02-19T01:50:00Z">
        <w:r w:rsidRPr="00787BCF">
          <w:rPr>
            <w:iCs/>
            <w:szCs w:val="20"/>
          </w:rPr>
          <w:t>ssessment under Section 5.3.5,</w:t>
        </w:r>
        <w:r>
          <w:rPr>
            <w:iCs/>
            <w:szCs w:val="20"/>
          </w:rPr>
          <w:t xml:space="preserve"> along with a written statement and any necessary</w:t>
        </w:r>
        <w:r w:rsidRPr="00787BCF">
          <w:rPr>
            <w:iCs/>
            <w:szCs w:val="20"/>
          </w:rPr>
          <w:t xml:space="preserve"> documentation clearly indicating any differences</w:t>
        </w:r>
        <w:r>
          <w:rPr>
            <w:iCs/>
            <w:szCs w:val="20"/>
          </w:rPr>
          <w:t>;</w:t>
        </w:r>
        <w:r w:rsidRPr="00787BCF">
          <w:rPr>
            <w:iCs/>
            <w:szCs w:val="20"/>
          </w:rPr>
          <w:t xml:space="preserve"> results of the model quality tests of the “as-built” data overlaid with the results of the data submitted for the </w:t>
        </w:r>
      </w:ins>
      <w:ins w:id="53" w:author="ERCOT" w:date="2026-02-18T19:51:00Z" w16du:dateUtc="2026-02-19T01:51:00Z">
        <w:r>
          <w:rPr>
            <w:iCs/>
            <w:szCs w:val="20"/>
          </w:rPr>
          <w:t>q</w:t>
        </w:r>
      </w:ins>
      <w:ins w:id="54" w:author="ERCOT" w:date="2026-02-18T19:50:00Z" w16du:dateUtc="2026-02-19T01:50:00Z">
        <w:r w:rsidRPr="00787BCF">
          <w:rPr>
            <w:iCs/>
            <w:szCs w:val="20"/>
          </w:rPr>
          <w:t xml:space="preserve">uarterly </w:t>
        </w:r>
      </w:ins>
      <w:ins w:id="55" w:author="ERCOT" w:date="2026-02-18T19:51:00Z" w16du:dateUtc="2026-02-19T01:51:00Z">
        <w:r>
          <w:rPr>
            <w:iCs/>
            <w:szCs w:val="20"/>
          </w:rPr>
          <w:t>s</w:t>
        </w:r>
      </w:ins>
      <w:ins w:id="56" w:author="ERCOT" w:date="2026-02-18T19:50:00Z" w16du:dateUtc="2026-02-19T01:50:00Z">
        <w:r w:rsidRPr="00787BCF">
          <w:rPr>
            <w:iCs/>
            <w:szCs w:val="20"/>
          </w:rPr>
          <w:t xml:space="preserve">tability </w:t>
        </w:r>
      </w:ins>
      <w:ins w:id="57" w:author="ERCOT" w:date="2026-02-18T19:51:00Z" w16du:dateUtc="2026-02-19T01:51:00Z">
        <w:r>
          <w:rPr>
            <w:iCs/>
            <w:szCs w:val="20"/>
          </w:rPr>
          <w:t>a</w:t>
        </w:r>
      </w:ins>
      <w:ins w:id="58" w:author="ERCOT" w:date="2026-02-18T19:50:00Z" w16du:dateUtc="2026-02-19T01:50:00Z">
        <w:r w:rsidRPr="00787BCF">
          <w:rPr>
            <w:iCs/>
            <w:szCs w:val="20"/>
          </w:rPr>
          <w:t>ssessment</w:t>
        </w:r>
        <w:r>
          <w:rPr>
            <w:iCs/>
            <w:szCs w:val="20"/>
          </w:rPr>
          <w:t xml:space="preserve">; </w:t>
        </w:r>
        <w:r w:rsidRPr="00787BCF">
          <w:rPr>
            <w:iCs/>
            <w:szCs w:val="20"/>
          </w:rPr>
          <w:t>associated simulation files pursuant to paragraph (6) of Section 6.2, Dynamics Model Development</w:t>
        </w:r>
        <w:r>
          <w:rPr>
            <w:iCs/>
            <w:szCs w:val="20"/>
          </w:rPr>
          <w:t>; and an attestation confirming</w:t>
        </w:r>
        <w:r w:rsidRPr="00FA5026">
          <w:rPr>
            <w:iCs/>
            <w:szCs w:val="20"/>
          </w:rPr>
          <w:t xml:space="preserve"> </w:t>
        </w:r>
        <w:r>
          <w:rPr>
            <w:iCs/>
            <w:szCs w:val="20"/>
          </w:rPr>
          <w:t xml:space="preserve">that </w:t>
        </w:r>
        <w:r w:rsidRPr="00FA5026">
          <w:rPr>
            <w:iCs/>
            <w:szCs w:val="20"/>
          </w:rPr>
          <w:t xml:space="preserve">the </w:t>
        </w:r>
        <w:r>
          <w:rPr>
            <w:iCs/>
            <w:szCs w:val="20"/>
          </w:rPr>
          <w:t xml:space="preserve">as-built </w:t>
        </w:r>
        <w:r w:rsidRPr="00FA5026">
          <w:rPr>
            <w:iCs/>
            <w:szCs w:val="20"/>
          </w:rPr>
          <w:t xml:space="preserve">data </w:t>
        </w:r>
        <w:r>
          <w:rPr>
            <w:iCs/>
            <w:szCs w:val="20"/>
          </w:rPr>
          <w:t xml:space="preserve">aligns with </w:t>
        </w:r>
        <w:r w:rsidRPr="00FA5026">
          <w:rPr>
            <w:iCs/>
            <w:szCs w:val="20"/>
          </w:rPr>
          <w:t>field settings</w:t>
        </w:r>
        <w:r>
          <w:rPr>
            <w:iCs/>
            <w:szCs w:val="20"/>
          </w:rPr>
          <w:t xml:space="preserve">.  </w:t>
        </w:r>
        <w:r w:rsidRPr="00787BCF">
          <w:rPr>
            <w:iCs/>
            <w:szCs w:val="20"/>
          </w:rPr>
          <w:t xml:space="preserve">The interconnecting TSP shall </w:t>
        </w:r>
        <w:r>
          <w:rPr>
            <w:iCs/>
            <w:szCs w:val="20"/>
          </w:rPr>
          <w:t xml:space="preserve">review </w:t>
        </w:r>
        <w:r w:rsidRPr="00787BCF">
          <w:rPr>
            <w:iCs/>
            <w:szCs w:val="20"/>
          </w:rPr>
          <w:t xml:space="preserve">the </w:t>
        </w:r>
        <w:r>
          <w:rPr>
            <w:iCs/>
            <w:szCs w:val="20"/>
          </w:rPr>
          <w:t xml:space="preserve">submitted </w:t>
        </w:r>
        <w:r w:rsidRPr="00787BCF">
          <w:rPr>
            <w:iCs/>
            <w:szCs w:val="20"/>
          </w:rPr>
          <w:t xml:space="preserve">materials </w:t>
        </w:r>
        <w:r>
          <w:rPr>
            <w:iCs/>
            <w:szCs w:val="20"/>
          </w:rPr>
          <w:t xml:space="preserve">and provide its assessment, including a determination of whether a new stability study is required due to any modifications, and submit both the materials and the assessment </w:t>
        </w:r>
        <w:r w:rsidRPr="00787BCF">
          <w:rPr>
            <w:iCs/>
            <w:szCs w:val="20"/>
          </w:rPr>
          <w:t xml:space="preserve">electronically to </w:t>
        </w:r>
        <w:r>
          <w:rPr>
            <w:iCs/>
            <w:szCs w:val="20"/>
          </w:rPr>
          <w:fldChar w:fldCharType="begin"/>
        </w:r>
        <w:r>
          <w:rPr>
            <w:iCs/>
            <w:szCs w:val="20"/>
          </w:rPr>
          <w:instrText>HYPERLINK "mailto:</w:instrText>
        </w:r>
        <w:r w:rsidRPr="00787BCF">
          <w:rPr>
            <w:iCs/>
            <w:szCs w:val="20"/>
          </w:rPr>
          <w:instrText>Dynamicmodels@ercot.com</w:instrText>
        </w:r>
        <w:r>
          <w:rPr>
            <w:iCs/>
            <w:szCs w:val="20"/>
          </w:rPr>
          <w:instrText>"</w:instrText>
        </w:r>
        <w:r>
          <w:rPr>
            <w:iCs/>
            <w:szCs w:val="20"/>
          </w:rPr>
        </w:r>
        <w:r>
          <w:rPr>
            <w:iCs/>
            <w:szCs w:val="20"/>
          </w:rPr>
          <w:fldChar w:fldCharType="separate"/>
        </w:r>
        <w:r w:rsidRPr="00AA16B2">
          <w:rPr>
            <w:rStyle w:val="Hyperlink"/>
            <w:iCs/>
            <w:szCs w:val="20"/>
          </w:rPr>
          <w:t>Dynamicmodels@ercot.com</w:t>
        </w:r>
        <w:r>
          <w:rPr>
            <w:iCs/>
            <w:szCs w:val="20"/>
          </w:rPr>
          <w:fldChar w:fldCharType="end"/>
        </w:r>
        <w:r>
          <w:rPr>
            <w:iCs/>
            <w:szCs w:val="20"/>
          </w:rPr>
          <w:t xml:space="preserve"> </w:t>
        </w:r>
        <w:r w:rsidRPr="00787BCF">
          <w:rPr>
            <w:iCs/>
            <w:szCs w:val="20"/>
          </w:rPr>
          <w:t>for ERCOT</w:t>
        </w:r>
        <w:r>
          <w:rPr>
            <w:iCs/>
            <w:szCs w:val="20"/>
          </w:rPr>
          <w:t xml:space="preserve"> review.</w:t>
        </w:r>
        <w:r w:rsidRPr="00787BCF">
          <w:rPr>
            <w:iCs/>
            <w:szCs w:val="20"/>
          </w:rPr>
          <w:t xml:space="preserve"> </w:t>
        </w:r>
        <w:r>
          <w:rPr>
            <w:iCs/>
            <w:szCs w:val="20"/>
          </w:rPr>
          <w:t xml:space="preserve"> T</w:t>
        </w:r>
        <w:r w:rsidRPr="00787BCF">
          <w:rPr>
            <w:iCs/>
            <w:szCs w:val="20"/>
          </w:rPr>
          <w:t>he phrase “L</w:t>
        </w:r>
        <w:r>
          <w:rPr>
            <w:iCs/>
            <w:szCs w:val="20"/>
          </w:rPr>
          <w:t>E</w:t>
        </w:r>
        <w:r w:rsidRPr="00787BCF">
          <w:rPr>
            <w:iCs/>
            <w:szCs w:val="20"/>
          </w:rPr>
          <w:t xml:space="preserve">L prior to Initial Energization” must be included in the subject line of the submission email. </w:t>
        </w:r>
        <w:r>
          <w:rPr>
            <w:iCs/>
            <w:szCs w:val="20"/>
          </w:rPr>
          <w:t xml:space="preserve"> </w:t>
        </w:r>
        <w:r w:rsidRPr="00787BCF">
          <w:rPr>
            <w:iCs/>
            <w:szCs w:val="20"/>
          </w:rPr>
          <w:t xml:space="preserve">ERCOT shall respond to the interconnecting TSP and the ILLE within ten Business Days of the submission, indicating whether the submission is acceptable or if additional information is required. </w:t>
        </w:r>
        <w:r>
          <w:rPr>
            <w:iCs/>
            <w:szCs w:val="20"/>
          </w:rPr>
          <w:t xml:space="preserve"> </w:t>
        </w:r>
        <w:r w:rsidRPr="00787BCF">
          <w:rPr>
            <w:iCs/>
            <w:szCs w:val="20"/>
          </w:rPr>
          <w:t>If additional time is needed for review, ERCOT may extend this review period by an additional twenty Business Days and will notify the interconnecting TSP and the ILLE by email.</w:t>
        </w:r>
      </w:ins>
    </w:p>
    <w:p w14:paraId="1ABC2F76" w14:textId="77777777" w:rsidR="00B8038A" w:rsidRPr="002C111D" w:rsidRDefault="00B8038A" w:rsidP="00B8038A">
      <w:pPr>
        <w:spacing w:after="240"/>
        <w:ind w:left="720" w:hanging="720"/>
        <w:rPr>
          <w:iCs/>
          <w:szCs w:val="20"/>
        </w:rPr>
      </w:pPr>
      <w:r w:rsidRPr="002C111D">
        <w:rPr>
          <w:iCs/>
          <w:szCs w:val="20"/>
        </w:rPr>
        <w:t>(2)</w:t>
      </w:r>
      <w:r w:rsidRPr="002C111D">
        <w:rPr>
          <w:iCs/>
          <w:szCs w:val="20"/>
        </w:rPr>
        <w:tab/>
        <w:t>During continuing operations:</w:t>
      </w:r>
    </w:p>
    <w:p w14:paraId="407588C0" w14:textId="77777777" w:rsidR="00B8038A" w:rsidRPr="002C111D" w:rsidRDefault="00B8038A" w:rsidP="00B8038A">
      <w:pPr>
        <w:spacing w:after="240"/>
        <w:ind w:left="1440" w:hanging="720"/>
        <w:rPr>
          <w:iCs/>
          <w:szCs w:val="20"/>
        </w:rPr>
      </w:pPr>
      <w:r w:rsidRPr="002C111D">
        <w:rPr>
          <w:iCs/>
          <w:szCs w:val="20"/>
        </w:rPr>
        <w:t>(a)</w:t>
      </w:r>
      <w:r w:rsidRPr="002C111D">
        <w:rPr>
          <w:iCs/>
          <w:szCs w:val="20"/>
        </w:rPr>
        <w:tab/>
        <w:t xml:space="preserve">The interconnecting </w:t>
      </w:r>
      <w:r>
        <w:rPr>
          <w:iCs/>
          <w:szCs w:val="20"/>
        </w:rPr>
        <w:t>Transmission Service Provider (</w:t>
      </w:r>
      <w:r w:rsidRPr="002C111D">
        <w:rPr>
          <w:iCs/>
          <w:szCs w:val="20"/>
        </w:rPr>
        <w:t>TSP</w:t>
      </w:r>
      <w:r>
        <w:rPr>
          <w:iCs/>
          <w:szCs w:val="20"/>
        </w:rPr>
        <w:t>)</w:t>
      </w:r>
      <w:r w:rsidRPr="002C111D">
        <w:rPr>
          <w:iCs/>
          <w:szCs w:val="20"/>
        </w:rPr>
        <w:t xml:space="preserve"> or, if applicable, the </w:t>
      </w:r>
      <w:r>
        <w:rPr>
          <w:iCs/>
          <w:szCs w:val="20"/>
        </w:rPr>
        <w:t xml:space="preserve">Resource Entity </w:t>
      </w:r>
      <w:r w:rsidRPr="002C111D">
        <w:rPr>
          <w:iCs/>
          <w:szCs w:val="20"/>
        </w:rPr>
        <w:t xml:space="preserve">shall notify ERCOT if it identifies that a Large Load has exceeded a limit on peak Demand established in the Large Load Interconnection Study </w:t>
      </w:r>
      <w:r>
        <w:rPr>
          <w:iCs/>
          <w:szCs w:val="20"/>
        </w:rPr>
        <w:t>(</w:t>
      </w:r>
      <w:r w:rsidRPr="002C111D">
        <w:rPr>
          <w:iCs/>
          <w:szCs w:val="20"/>
        </w:rPr>
        <w:t>LLIS</w:t>
      </w:r>
      <w:r>
        <w:rPr>
          <w:iCs/>
          <w:szCs w:val="20"/>
        </w:rPr>
        <w:t>)</w:t>
      </w:r>
      <w:r w:rsidRPr="002C111D">
        <w:rPr>
          <w:iCs/>
          <w:szCs w:val="20"/>
        </w:rPr>
        <w:t xml:space="preserve"> and </w:t>
      </w:r>
      <w:r>
        <w:rPr>
          <w:iCs/>
          <w:szCs w:val="20"/>
        </w:rPr>
        <w:t>LCP</w:t>
      </w:r>
      <w:r w:rsidRPr="002C111D">
        <w:rPr>
          <w:iCs/>
          <w:szCs w:val="20"/>
        </w:rPr>
        <w:t xml:space="preserve">. </w:t>
      </w:r>
    </w:p>
    <w:p w14:paraId="780C0124" w14:textId="77777777" w:rsidR="00B8038A" w:rsidRPr="002C111D" w:rsidRDefault="00B8038A" w:rsidP="00B8038A">
      <w:pPr>
        <w:spacing w:after="240"/>
        <w:ind w:left="1440" w:hanging="720"/>
        <w:rPr>
          <w:iCs/>
          <w:szCs w:val="20"/>
        </w:rPr>
      </w:pPr>
      <w:r w:rsidRPr="002C111D">
        <w:rPr>
          <w:iCs/>
          <w:szCs w:val="20"/>
        </w:rPr>
        <w:t>(b)</w:t>
      </w:r>
      <w:r w:rsidRPr="002C111D">
        <w:rPr>
          <w:iCs/>
          <w:szCs w:val="20"/>
        </w:rPr>
        <w:tab/>
        <w:t>The applicable TSP shall notify ERCOT when a transmission upgrade identified in a</w:t>
      </w:r>
      <w:r>
        <w:rPr>
          <w:iCs/>
          <w:szCs w:val="20"/>
        </w:rPr>
        <w:t>n</w:t>
      </w:r>
      <w:r w:rsidRPr="002C111D">
        <w:rPr>
          <w:iCs/>
          <w:szCs w:val="20"/>
        </w:rPr>
        <w:t xml:space="preserve"> </w:t>
      </w:r>
      <w:r>
        <w:rPr>
          <w:iCs/>
          <w:szCs w:val="20"/>
        </w:rPr>
        <w:t>LCP</w:t>
      </w:r>
      <w:r w:rsidRPr="002C111D">
        <w:rPr>
          <w:iCs/>
          <w:szCs w:val="20"/>
        </w:rPr>
        <w:t xml:space="preserve"> becomes operational. </w:t>
      </w:r>
      <w:r>
        <w:rPr>
          <w:iCs/>
          <w:szCs w:val="20"/>
        </w:rPr>
        <w:t xml:space="preserve"> </w:t>
      </w:r>
      <w:r w:rsidRPr="002C111D">
        <w:rPr>
          <w:iCs/>
          <w:szCs w:val="20"/>
        </w:rPr>
        <w:t>ERCOT must give written approval before Demand may increase.</w:t>
      </w:r>
    </w:p>
    <w:p w14:paraId="2D2FC986" w14:textId="7E33EF3D" w:rsidR="007309BC" w:rsidRPr="00BA2009" w:rsidRDefault="00B8038A" w:rsidP="001649B6">
      <w:pPr>
        <w:ind w:left="1440" w:hanging="720"/>
      </w:pPr>
      <w:r w:rsidRPr="002C111D">
        <w:rPr>
          <w:iCs/>
          <w:szCs w:val="20"/>
        </w:rPr>
        <w:t>(c)</w:t>
      </w:r>
      <w:r w:rsidRPr="002C111D">
        <w:rPr>
          <w:iCs/>
          <w:szCs w:val="20"/>
        </w:rPr>
        <w:tab/>
        <w:t xml:space="preserve">Pursuant to Section 9.5, Interconnection Agreements and Responsibilities, if a Large Load modifies its facilities such that a previously provided dynamic load model is invalid, the Large Load shall notify and provide an updated model to the </w:t>
      </w:r>
      <w:r>
        <w:rPr>
          <w:iCs/>
          <w:szCs w:val="20"/>
        </w:rPr>
        <w:t>Transmission and/or Distribution Service Provider (</w:t>
      </w:r>
      <w:r w:rsidRPr="002C111D">
        <w:rPr>
          <w:iCs/>
          <w:szCs w:val="20"/>
        </w:rPr>
        <w:t>TDSP</w:t>
      </w:r>
      <w:r>
        <w:rPr>
          <w:iCs/>
          <w:szCs w:val="20"/>
        </w:rPr>
        <w:t>)</w:t>
      </w:r>
      <w:r w:rsidRPr="002C111D">
        <w:rPr>
          <w:iCs/>
          <w:szCs w:val="20"/>
        </w:rPr>
        <w:t xml:space="preserve"> that provides service </w:t>
      </w:r>
      <w:r w:rsidRPr="002C111D">
        <w:rPr>
          <w:iCs/>
          <w:szCs w:val="20"/>
        </w:rPr>
        <w:lastRenderedPageBreak/>
        <w:t>to the Large Load.  The TDSP shall subsequently provide this updated dynamic load model to ERCOT.</w:t>
      </w:r>
    </w:p>
    <w:sectPr w:rsidR="007309BC" w:rsidRPr="00BA2009">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4A9B98D1" w:rsidR="00D176CF" w:rsidRDefault="00A83877">
    <w:pPr>
      <w:pStyle w:val="Footer"/>
      <w:tabs>
        <w:tab w:val="clear" w:pos="4320"/>
        <w:tab w:val="clear" w:pos="8640"/>
        <w:tab w:val="right" w:pos="9360"/>
      </w:tabs>
      <w:rPr>
        <w:rFonts w:ascii="Arial" w:hAnsi="Arial" w:cs="Arial"/>
        <w:sz w:val="18"/>
      </w:rPr>
    </w:pPr>
    <w:r>
      <w:rPr>
        <w:rFonts w:ascii="Arial" w:hAnsi="Arial" w:cs="Arial"/>
        <w:sz w:val="18"/>
      </w:rPr>
      <w:t>144</w:t>
    </w:r>
    <w:r w:rsidR="005E1113">
      <w:rPr>
        <w:rFonts w:ascii="Arial" w:hAnsi="Arial" w:cs="Arial"/>
        <w:sz w:val="18"/>
      </w:rPr>
      <w:t>P</w:t>
    </w:r>
    <w:r w:rsidR="00C76A2C">
      <w:rPr>
        <w:rFonts w:ascii="Arial" w:hAnsi="Arial" w:cs="Arial"/>
        <w:sz w:val="18"/>
      </w:rPr>
      <w:t>G</w:t>
    </w:r>
    <w:r w:rsidR="00D176CF">
      <w:rPr>
        <w:rFonts w:ascii="Arial" w:hAnsi="Arial" w:cs="Arial"/>
        <w:sz w:val="18"/>
      </w:rPr>
      <w:t>RR</w:t>
    </w:r>
    <w:r>
      <w:rPr>
        <w:rFonts w:ascii="Arial" w:hAnsi="Arial" w:cs="Arial"/>
        <w:sz w:val="18"/>
      </w:rPr>
      <w:t xml:space="preserve">-01 </w:t>
    </w:r>
    <w:r w:rsidRPr="00A83877">
      <w:rPr>
        <w:rFonts w:ascii="Arial" w:hAnsi="Arial" w:cs="Arial"/>
        <w:sz w:val="18"/>
      </w:rPr>
      <w:t>Dynamic Model Submission and Review Requirements for Large Loads including Large Electronic Loads</w:t>
    </w:r>
    <w:r>
      <w:rPr>
        <w:rFonts w:ascii="Arial" w:hAnsi="Arial" w:cs="Arial"/>
        <w:sz w:val="18"/>
      </w:rPr>
      <w:t xml:space="preserve"> 021826</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0162B4"/>
    <w:multiLevelType w:val="hybridMultilevel"/>
    <w:tmpl w:val="AF422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21A0B"/>
    <w:multiLevelType w:val="hybridMultilevel"/>
    <w:tmpl w:val="29DC5C2A"/>
    <w:lvl w:ilvl="0" w:tplc="6232AE24">
      <w:start w:val="9"/>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DB2245"/>
    <w:multiLevelType w:val="hybridMultilevel"/>
    <w:tmpl w:val="57A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9E43A6"/>
    <w:multiLevelType w:val="hybridMultilevel"/>
    <w:tmpl w:val="15140D2E"/>
    <w:lvl w:ilvl="0" w:tplc="6232AE24">
      <w:start w:val="9"/>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4"/>
  </w:num>
  <w:num w:numId="3" w16cid:durableId="1465851006">
    <w:abstractNumId w:val="15"/>
  </w:num>
  <w:num w:numId="4" w16cid:durableId="2101876533">
    <w:abstractNumId w:val="1"/>
  </w:num>
  <w:num w:numId="5" w16cid:durableId="90930211">
    <w:abstractNumId w:val="9"/>
  </w:num>
  <w:num w:numId="6" w16cid:durableId="147064057">
    <w:abstractNumId w:val="9"/>
  </w:num>
  <w:num w:numId="7" w16cid:durableId="1755010341">
    <w:abstractNumId w:val="9"/>
  </w:num>
  <w:num w:numId="8" w16cid:durableId="1467819988">
    <w:abstractNumId w:val="9"/>
  </w:num>
  <w:num w:numId="9" w16cid:durableId="2243846">
    <w:abstractNumId w:val="9"/>
  </w:num>
  <w:num w:numId="10" w16cid:durableId="1707677871">
    <w:abstractNumId w:val="9"/>
  </w:num>
  <w:num w:numId="11" w16cid:durableId="1251043373">
    <w:abstractNumId w:val="9"/>
  </w:num>
  <w:num w:numId="12" w16cid:durableId="2116292320">
    <w:abstractNumId w:val="9"/>
  </w:num>
  <w:num w:numId="13" w16cid:durableId="1336956191">
    <w:abstractNumId w:val="9"/>
  </w:num>
  <w:num w:numId="14" w16cid:durableId="2090686666">
    <w:abstractNumId w:val="5"/>
  </w:num>
  <w:num w:numId="15" w16cid:durableId="437800973">
    <w:abstractNumId w:val="8"/>
  </w:num>
  <w:num w:numId="16" w16cid:durableId="700282402">
    <w:abstractNumId w:val="12"/>
  </w:num>
  <w:num w:numId="17" w16cid:durableId="1309476948">
    <w:abstractNumId w:val="13"/>
  </w:num>
  <w:num w:numId="18" w16cid:durableId="550963706">
    <w:abstractNumId w:val="6"/>
  </w:num>
  <w:num w:numId="19" w16cid:durableId="1284192548">
    <w:abstractNumId w:val="10"/>
  </w:num>
  <w:num w:numId="20" w16cid:durableId="856843399">
    <w:abstractNumId w:val="3"/>
  </w:num>
  <w:num w:numId="21" w16cid:durableId="1157116657">
    <w:abstractNumId w:val="7"/>
  </w:num>
  <w:num w:numId="22" w16cid:durableId="1456875659">
    <w:abstractNumId w:val="2"/>
  </w:num>
  <w:num w:numId="23" w16cid:durableId="156531778">
    <w:abstractNumId w:val="4"/>
  </w:num>
  <w:num w:numId="24" w16cid:durableId="1521505074">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27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B03"/>
    <w:rsid w:val="000233B7"/>
    <w:rsid w:val="00031CE4"/>
    <w:rsid w:val="00056684"/>
    <w:rsid w:val="00060A5A"/>
    <w:rsid w:val="00064B44"/>
    <w:rsid w:val="00067FE2"/>
    <w:rsid w:val="00073337"/>
    <w:rsid w:val="0007682E"/>
    <w:rsid w:val="00086783"/>
    <w:rsid w:val="000B4BF6"/>
    <w:rsid w:val="000D1AEB"/>
    <w:rsid w:val="000D3E64"/>
    <w:rsid w:val="000E4978"/>
    <w:rsid w:val="000F13C5"/>
    <w:rsid w:val="000F6093"/>
    <w:rsid w:val="00105A36"/>
    <w:rsid w:val="00117191"/>
    <w:rsid w:val="0012190B"/>
    <w:rsid w:val="00122F36"/>
    <w:rsid w:val="001313B4"/>
    <w:rsid w:val="00140EC8"/>
    <w:rsid w:val="0014546D"/>
    <w:rsid w:val="001500D9"/>
    <w:rsid w:val="00156DB7"/>
    <w:rsid w:val="00157228"/>
    <w:rsid w:val="00160C3C"/>
    <w:rsid w:val="001649B6"/>
    <w:rsid w:val="0017783C"/>
    <w:rsid w:val="00181827"/>
    <w:rsid w:val="0019314C"/>
    <w:rsid w:val="001A023E"/>
    <w:rsid w:val="001A0EE7"/>
    <w:rsid w:val="001A636D"/>
    <w:rsid w:val="001E266E"/>
    <w:rsid w:val="001F38F0"/>
    <w:rsid w:val="00222AF6"/>
    <w:rsid w:val="00233560"/>
    <w:rsid w:val="00237430"/>
    <w:rsid w:val="0025774D"/>
    <w:rsid w:val="00260135"/>
    <w:rsid w:val="002668BF"/>
    <w:rsid w:val="00276A99"/>
    <w:rsid w:val="00285651"/>
    <w:rsid w:val="00286AD9"/>
    <w:rsid w:val="00294A0E"/>
    <w:rsid w:val="002966F3"/>
    <w:rsid w:val="002A5B78"/>
    <w:rsid w:val="002B69F3"/>
    <w:rsid w:val="002B763A"/>
    <w:rsid w:val="002C66E4"/>
    <w:rsid w:val="002D382A"/>
    <w:rsid w:val="002D7F70"/>
    <w:rsid w:val="002F1EDD"/>
    <w:rsid w:val="002F5638"/>
    <w:rsid w:val="003013F2"/>
    <w:rsid w:val="0030232A"/>
    <w:rsid w:val="0030694A"/>
    <w:rsid w:val="003069F4"/>
    <w:rsid w:val="00326442"/>
    <w:rsid w:val="00342163"/>
    <w:rsid w:val="003544F9"/>
    <w:rsid w:val="00360920"/>
    <w:rsid w:val="003842CE"/>
    <w:rsid w:val="00384709"/>
    <w:rsid w:val="00386C35"/>
    <w:rsid w:val="003A3D77"/>
    <w:rsid w:val="003B014E"/>
    <w:rsid w:val="003B5AED"/>
    <w:rsid w:val="003C6B7B"/>
    <w:rsid w:val="004135BD"/>
    <w:rsid w:val="00417098"/>
    <w:rsid w:val="004171AF"/>
    <w:rsid w:val="004302A4"/>
    <w:rsid w:val="004378D5"/>
    <w:rsid w:val="004463BA"/>
    <w:rsid w:val="00477753"/>
    <w:rsid w:val="004822D4"/>
    <w:rsid w:val="0049290B"/>
    <w:rsid w:val="004A4451"/>
    <w:rsid w:val="004B7ABD"/>
    <w:rsid w:val="004D3958"/>
    <w:rsid w:val="004D77E5"/>
    <w:rsid w:val="005008DF"/>
    <w:rsid w:val="005045D0"/>
    <w:rsid w:val="00506312"/>
    <w:rsid w:val="005158CE"/>
    <w:rsid w:val="0051608F"/>
    <w:rsid w:val="00534C6C"/>
    <w:rsid w:val="00535D52"/>
    <w:rsid w:val="00552B8E"/>
    <w:rsid w:val="005571C4"/>
    <w:rsid w:val="00572E8F"/>
    <w:rsid w:val="00582FB5"/>
    <w:rsid w:val="005841C0"/>
    <w:rsid w:val="0059260F"/>
    <w:rsid w:val="005B1EF1"/>
    <w:rsid w:val="005E1113"/>
    <w:rsid w:val="005E359C"/>
    <w:rsid w:val="005E5074"/>
    <w:rsid w:val="005E7CD6"/>
    <w:rsid w:val="00612E4F"/>
    <w:rsid w:val="00615D5E"/>
    <w:rsid w:val="00622E99"/>
    <w:rsid w:val="00625E5D"/>
    <w:rsid w:val="0066370F"/>
    <w:rsid w:val="006814BB"/>
    <w:rsid w:val="006976B2"/>
    <w:rsid w:val="006A0784"/>
    <w:rsid w:val="006A2344"/>
    <w:rsid w:val="006A2D33"/>
    <w:rsid w:val="006A697B"/>
    <w:rsid w:val="006B4DDE"/>
    <w:rsid w:val="006C798F"/>
    <w:rsid w:val="006F11E3"/>
    <w:rsid w:val="00714522"/>
    <w:rsid w:val="00721C48"/>
    <w:rsid w:val="00722C40"/>
    <w:rsid w:val="007309BC"/>
    <w:rsid w:val="00743968"/>
    <w:rsid w:val="00751D97"/>
    <w:rsid w:val="007717F2"/>
    <w:rsid w:val="00785415"/>
    <w:rsid w:val="00791CB9"/>
    <w:rsid w:val="00793130"/>
    <w:rsid w:val="007B3233"/>
    <w:rsid w:val="007B5A42"/>
    <w:rsid w:val="007C199B"/>
    <w:rsid w:val="007D3073"/>
    <w:rsid w:val="007D64B9"/>
    <w:rsid w:val="007D72D4"/>
    <w:rsid w:val="007E0452"/>
    <w:rsid w:val="007E1113"/>
    <w:rsid w:val="008070C0"/>
    <w:rsid w:val="00811C12"/>
    <w:rsid w:val="00826390"/>
    <w:rsid w:val="00845373"/>
    <w:rsid w:val="00845778"/>
    <w:rsid w:val="0086407D"/>
    <w:rsid w:val="0087522D"/>
    <w:rsid w:val="00883F65"/>
    <w:rsid w:val="00885EA1"/>
    <w:rsid w:val="00887800"/>
    <w:rsid w:val="00887E28"/>
    <w:rsid w:val="00890935"/>
    <w:rsid w:val="008C46BD"/>
    <w:rsid w:val="008C4D3D"/>
    <w:rsid w:val="008C775C"/>
    <w:rsid w:val="008D5449"/>
    <w:rsid w:val="008D5C3A"/>
    <w:rsid w:val="008E6DA2"/>
    <w:rsid w:val="008F359F"/>
    <w:rsid w:val="008F3752"/>
    <w:rsid w:val="00907B1E"/>
    <w:rsid w:val="0093735F"/>
    <w:rsid w:val="00943AFD"/>
    <w:rsid w:val="00963A51"/>
    <w:rsid w:val="009661E3"/>
    <w:rsid w:val="00983B6E"/>
    <w:rsid w:val="00986A22"/>
    <w:rsid w:val="009936F8"/>
    <w:rsid w:val="009A3772"/>
    <w:rsid w:val="009C4264"/>
    <w:rsid w:val="009C5A78"/>
    <w:rsid w:val="009D17F0"/>
    <w:rsid w:val="009E0CC5"/>
    <w:rsid w:val="00A10887"/>
    <w:rsid w:val="00A13D25"/>
    <w:rsid w:val="00A3060B"/>
    <w:rsid w:val="00A42796"/>
    <w:rsid w:val="00A47A66"/>
    <w:rsid w:val="00A5311D"/>
    <w:rsid w:val="00A64F61"/>
    <w:rsid w:val="00A66BE6"/>
    <w:rsid w:val="00A701E8"/>
    <w:rsid w:val="00A83877"/>
    <w:rsid w:val="00AA4756"/>
    <w:rsid w:val="00AB7B34"/>
    <w:rsid w:val="00AC470B"/>
    <w:rsid w:val="00AC5387"/>
    <w:rsid w:val="00AD3B58"/>
    <w:rsid w:val="00AF4720"/>
    <w:rsid w:val="00AF56C6"/>
    <w:rsid w:val="00B032E8"/>
    <w:rsid w:val="00B151C4"/>
    <w:rsid w:val="00B23F14"/>
    <w:rsid w:val="00B24E38"/>
    <w:rsid w:val="00B3135A"/>
    <w:rsid w:val="00B57F96"/>
    <w:rsid w:val="00B67892"/>
    <w:rsid w:val="00B8038A"/>
    <w:rsid w:val="00B86042"/>
    <w:rsid w:val="00B943A2"/>
    <w:rsid w:val="00BA0057"/>
    <w:rsid w:val="00BA4D33"/>
    <w:rsid w:val="00BA5648"/>
    <w:rsid w:val="00BC0F88"/>
    <w:rsid w:val="00BC2D06"/>
    <w:rsid w:val="00BC530A"/>
    <w:rsid w:val="00BD2F30"/>
    <w:rsid w:val="00BF23FF"/>
    <w:rsid w:val="00BF2C7B"/>
    <w:rsid w:val="00C012FF"/>
    <w:rsid w:val="00C05F57"/>
    <w:rsid w:val="00C07C6B"/>
    <w:rsid w:val="00C20FBA"/>
    <w:rsid w:val="00C340A2"/>
    <w:rsid w:val="00C47851"/>
    <w:rsid w:val="00C5590B"/>
    <w:rsid w:val="00C74397"/>
    <w:rsid w:val="00C744EB"/>
    <w:rsid w:val="00C76A2C"/>
    <w:rsid w:val="00C90702"/>
    <w:rsid w:val="00C917FF"/>
    <w:rsid w:val="00C9766A"/>
    <w:rsid w:val="00CA699C"/>
    <w:rsid w:val="00CC122D"/>
    <w:rsid w:val="00CC4F39"/>
    <w:rsid w:val="00CD165D"/>
    <w:rsid w:val="00CD544C"/>
    <w:rsid w:val="00CF4256"/>
    <w:rsid w:val="00D01599"/>
    <w:rsid w:val="00D04FE8"/>
    <w:rsid w:val="00D176CF"/>
    <w:rsid w:val="00D271E3"/>
    <w:rsid w:val="00D30F69"/>
    <w:rsid w:val="00D31647"/>
    <w:rsid w:val="00D47A80"/>
    <w:rsid w:val="00D51819"/>
    <w:rsid w:val="00D55352"/>
    <w:rsid w:val="00D55E10"/>
    <w:rsid w:val="00D61F38"/>
    <w:rsid w:val="00D85807"/>
    <w:rsid w:val="00D87349"/>
    <w:rsid w:val="00D91AA7"/>
    <w:rsid w:val="00D91EE9"/>
    <w:rsid w:val="00D97220"/>
    <w:rsid w:val="00DB4C25"/>
    <w:rsid w:val="00DD1AD5"/>
    <w:rsid w:val="00DD6C29"/>
    <w:rsid w:val="00DF5AD1"/>
    <w:rsid w:val="00E01133"/>
    <w:rsid w:val="00E14D47"/>
    <w:rsid w:val="00E1641C"/>
    <w:rsid w:val="00E201A6"/>
    <w:rsid w:val="00E203FE"/>
    <w:rsid w:val="00E26708"/>
    <w:rsid w:val="00E3251B"/>
    <w:rsid w:val="00E34958"/>
    <w:rsid w:val="00E36F8B"/>
    <w:rsid w:val="00E37AB0"/>
    <w:rsid w:val="00E54200"/>
    <w:rsid w:val="00E54FF6"/>
    <w:rsid w:val="00E60DD0"/>
    <w:rsid w:val="00E71C39"/>
    <w:rsid w:val="00E74551"/>
    <w:rsid w:val="00EA05CD"/>
    <w:rsid w:val="00EA25A5"/>
    <w:rsid w:val="00EA56E6"/>
    <w:rsid w:val="00EA586E"/>
    <w:rsid w:val="00EB1848"/>
    <w:rsid w:val="00EB346F"/>
    <w:rsid w:val="00EC04B5"/>
    <w:rsid w:val="00EC335F"/>
    <w:rsid w:val="00EC48FB"/>
    <w:rsid w:val="00ED6C2F"/>
    <w:rsid w:val="00EF232A"/>
    <w:rsid w:val="00EF23B2"/>
    <w:rsid w:val="00F05A69"/>
    <w:rsid w:val="00F26103"/>
    <w:rsid w:val="00F43FFD"/>
    <w:rsid w:val="00F44236"/>
    <w:rsid w:val="00F52517"/>
    <w:rsid w:val="00F7289C"/>
    <w:rsid w:val="00F8416C"/>
    <w:rsid w:val="00FA5026"/>
    <w:rsid w:val="00FA57B2"/>
    <w:rsid w:val="00FB509B"/>
    <w:rsid w:val="00FC3D4B"/>
    <w:rsid w:val="00FC6312"/>
    <w:rsid w:val="00FD40ED"/>
    <w:rsid w:val="00FE36E3"/>
    <w:rsid w:val="00FE42DA"/>
    <w:rsid w:val="00FE450C"/>
    <w:rsid w:val="00FE6B01"/>
    <w:rsid w:val="00FF01A1"/>
    <w:rsid w:val="00FF56C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2A5B78"/>
    <w:rPr>
      <w:color w:val="605E5C"/>
      <w:shd w:val="clear" w:color="auto" w:fill="E1DFDD"/>
    </w:rPr>
  </w:style>
  <w:style w:type="paragraph" w:customStyle="1" w:styleId="BodyTextNumbered">
    <w:name w:val="Body Text Numbered"/>
    <w:basedOn w:val="BodyText"/>
    <w:link w:val="BodyTextNumberedChar1"/>
    <w:rsid w:val="00D91AA7"/>
    <w:pPr>
      <w:ind w:left="720" w:hanging="720"/>
    </w:pPr>
    <w:rPr>
      <w:rFonts w:eastAsia="Times New Roman"/>
      <w:iCs/>
      <w:szCs w:val="20"/>
    </w:rPr>
  </w:style>
  <w:style w:type="character" w:customStyle="1" w:styleId="BodyTextNumberedChar1">
    <w:name w:val="Body Text Numbered Char1"/>
    <w:link w:val="BodyTextNumbered"/>
    <w:rsid w:val="00D91AA7"/>
    <w:rPr>
      <w:rFonts w:eastAsia="Times New Roman"/>
      <w:iCs/>
      <w:sz w:val="24"/>
    </w:rPr>
  </w:style>
  <w:style w:type="character" w:customStyle="1" w:styleId="H2Char">
    <w:name w:val="H2 Char"/>
    <w:link w:val="H2"/>
    <w:rsid w:val="00D91AA7"/>
    <w:rPr>
      <w:b/>
      <w:sz w:val="24"/>
    </w:rPr>
  </w:style>
  <w:style w:type="paragraph" w:styleId="ListParagraph">
    <w:name w:val="List Paragraph"/>
    <w:basedOn w:val="Normal"/>
    <w:qFormat/>
    <w:rsid w:val="00D91AA7"/>
    <w:pPr>
      <w:spacing w:after="160" w:line="259" w:lineRule="auto"/>
      <w:ind w:left="720"/>
      <w:contextualSpacing/>
    </w:pPr>
    <w:rPr>
      <w:rFonts w:ascii="Calibri" w:eastAsia="Calibri" w:hAnsi="Calibri"/>
      <w:sz w:val="22"/>
      <w:szCs w:val="22"/>
    </w:rPr>
  </w:style>
  <w:style w:type="character" w:customStyle="1" w:styleId="InstructionsChar">
    <w:name w:val="Instructions Char"/>
    <w:link w:val="Instructions"/>
    <w:rsid w:val="00D91AA7"/>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44" TargetMode="Externa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5" Type="http://schemas.openxmlformats.org/officeDocument/2006/relationships/webSettings" Target="webSettings.xml"/><Relationship Id="rId15" Type="http://schemas.openxmlformats.org/officeDocument/2006/relationships/hyperlink" Target="mailto:cory.phillips@ercot.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skang@erco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11</Pages>
  <Words>3445</Words>
  <Characters>20276</Characters>
  <Application>Microsoft Office Word</Application>
  <DocSecurity>0</DocSecurity>
  <Lines>413</Lines>
  <Paragraphs>131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23673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7</cp:revision>
  <cp:lastPrinted>2013-11-15T22:11:00Z</cp:lastPrinted>
  <dcterms:created xsi:type="dcterms:W3CDTF">2026-02-19T01:42:00Z</dcterms:created>
  <dcterms:modified xsi:type="dcterms:W3CDTF">2026-02-19T02:07:00Z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